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DBAF4" w14:textId="77777777" w:rsidR="009662C0" w:rsidRPr="00BA3C98" w:rsidRDefault="009662C0" w:rsidP="009662C0">
      <w:pPr>
        <w:spacing w:before="120" w:after="120"/>
        <w:jc w:val="center"/>
        <w:rPr>
          <w:rFonts w:cs="Arial"/>
          <w:b/>
          <w:color w:val="1F497D"/>
          <w:sz w:val="16"/>
          <w:szCs w:val="16"/>
        </w:rPr>
      </w:pPr>
    </w:p>
    <w:p w14:paraId="58BFA75E" w14:textId="77777777" w:rsidR="009A72EF" w:rsidRDefault="009A72EF" w:rsidP="001D15EF">
      <w:pPr>
        <w:spacing w:after="0" w:line="240" w:lineRule="auto"/>
        <w:ind w:left="1418" w:right="1139" w:hanging="360"/>
        <w:contextualSpacing/>
        <w:jc w:val="center"/>
        <w:outlineLvl w:val="0"/>
        <w:rPr>
          <w:rFonts w:cs="Arial"/>
          <w:b/>
          <w:color w:val="1F497D"/>
          <w:highlight w:val="yellow"/>
        </w:rPr>
      </w:pPr>
      <w:bookmarkStart w:id="0" w:name="_Ref494968963"/>
    </w:p>
    <w:bookmarkEnd w:id="0"/>
    <w:p w14:paraId="18E8781F" w14:textId="77777777" w:rsidR="002B4BB6" w:rsidRPr="003615B6" w:rsidRDefault="002B4BB6" w:rsidP="001D15EF">
      <w:pPr>
        <w:spacing w:after="0" w:line="240" w:lineRule="auto"/>
        <w:ind w:left="1418" w:right="1139" w:hanging="360"/>
        <w:contextualSpacing/>
        <w:jc w:val="center"/>
        <w:outlineLvl w:val="0"/>
        <w:rPr>
          <w:rFonts w:eastAsia="Times New Roman" w:cs="Arial"/>
          <w:b/>
          <w:bCs/>
          <w:color w:val="000000" w:themeColor="text1"/>
          <w:sz w:val="28"/>
          <w:lang w:bidi="en-US"/>
        </w:rPr>
      </w:pPr>
      <w:r w:rsidRPr="003615B6">
        <w:rPr>
          <w:rFonts w:eastAsia="Times New Roman" w:cs="Arial"/>
          <w:b/>
          <w:bCs/>
          <w:color w:val="000000" w:themeColor="text1"/>
          <w:sz w:val="28"/>
          <w:lang w:bidi="en-US"/>
        </w:rPr>
        <w:t xml:space="preserve">KRITÉRIÁ PRE VÝBER </w:t>
      </w:r>
      <w:r w:rsidRPr="00334C9E">
        <w:rPr>
          <w:rFonts w:eastAsia="Times New Roman" w:cs="Arial"/>
          <w:b/>
          <w:bCs/>
          <w:color w:val="000000" w:themeColor="text1"/>
          <w:sz w:val="28"/>
          <w:lang w:bidi="en-US"/>
        </w:rPr>
        <w:t>PROJEKTOV</w:t>
      </w:r>
      <w:r w:rsidRPr="003615B6">
        <w:rPr>
          <w:rFonts w:eastAsia="Times New Roman" w:cs="Arial"/>
          <w:b/>
          <w:bCs/>
          <w:color w:val="000000" w:themeColor="text1"/>
          <w:sz w:val="28"/>
          <w:lang w:bidi="en-US"/>
        </w:rPr>
        <w:t xml:space="preserve"> - HODNOTIACE KRITÉRIÁ</w:t>
      </w:r>
    </w:p>
    <w:p w14:paraId="2954FE14" w14:textId="548C726C" w:rsidR="002B4BB6" w:rsidRDefault="002B4BB6" w:rsidP="002B4BB6">
      <w:pPr>
        <w:widowControl w:val="0"/>
        <w:spacing w:after="0" w:line="240" w:lineRule="auto"/>
        <w:ind w:left="1421" w:right="1139"/>
        <w:jc w:val="center"/>
        <w:rPr>
          <w:rFonts w:eastAsia="Arial Unicode MS" w:cs="Arial"/>
          <w:color w:val="000000" w:themeColor="text1"/>
          <w:sz w:val="28"/>
          <w:u w:color="000000"/>
        </w:rPr>
      </w:pPr>
      <w:r w:rsidRPr="00334C9E">
        <w:rPr>
          <w:rFonts w:eastAsia="Arial Unicode MS" w:cs="Arial"/>
          <w:color w:val="000000" w:themeColor="text1"/>
          <w:sz w:val="28"/>
          <w:u w:color="000000"/>
        </w:rPr>
        <w:t>pre hodnotenie žiadostí o</w:t>
      </w:r>
      <w:r w:rsidR="00740D10">
        <w:rPr>
          <w:rFonts w:eastAsia="Arial Unicode MS" w:cs="Arial"/>
          <w:color w:val="000000" w:themeColor="text1"/>
          <w:sz w:val="28"/>
          <w:u w:color="000000"/>
        </w:rPr>
        <w:t> </w:t>
      </w:r>
      <w:r w:rsidR="005210F1" w:rsidRPr="00334C9E">
        <w:rPr>
          <w:rFonts w:eastAsia="Arial Unicode MS" w:cs="Arial"/>
          <w:color w:val="000000" w:themeColor="text1"/>
          <w:sz w:val="28"/>
          <w:u w:color="000000"/>
        </w:rPr>
        <w:t>príspevok</w:t>
      </w:r>
    </w:p>
    <w:p w14:paraId="72C320C0" w14:textId="77777777" w:rsidR="00740D10" w:rsidRDefault="00740D10" w:rsidP="00740D10">
      <w:pPr>
        <w:widowControl w:val="0"/>
        <w:spacing w:before="60" w:after="0" w:line="240" w:lineRule="auto"/>
        <w:ind w:left="1423" w:right="1140"/>
        <w:jc w:val="center"/>
        <w:rPr>
          <w:rFonts w:eastAsia="Arial Unicode MS" w:cs="Arial"/>
          <w:sz w:val="24"/>
        </w:rPr>
      </w:pPr>
      <w:r>
        <w:rPr>
          <w:rFonts w:eastAsia="Arial Unicode MS" w:cs="Arial"/>
          <w:sz w:val="24"/>
        </w:rPr>
        <w:t>(v znení 1. opravy zjavnej nesprávnosti)</w:t>
      </w:r>
    </w:p>
    <w:p w14:paraId="246FF6FA" w14:textId="77777777" w:rsidR="00334C9E" w:rsidRDefault="00334C9E" w:rsidP="009459EB">
      <w:pPr>
        <w:spacing w:after="120"/>
        <w:jc w:val="both"/>
        <w:rPr>
          <w:rFonts w:cs="Arial"/>
          <w:b/>
          <w:color w:val="000000" w:themeColor="text1"/>
        </w:rPr>
      </w:pPr>
    </w:p>
    <w:tbl>
      <w:tblPr>
        <w:tblStyle w:val="Mriekatabuky"/>
        <w:tblW w:w="14851" w:type="dxa"/>
        <w:jc w:val="center"/>
        <w:tblLook w:val="04A0" w:firstRow="1" w:lastRow="0" w:firstColumn="1" w:lastColumn="0" w:noHBand="0" w:noVBand="1"/>
      </w:tblPr>
      <w:tblGrid>
        <w:gridCol w:w="3185"/>
        <w:gridCol w:w="11666"/>
      </w:tblGrid>
      <w:tr w:rsidR="00334C9E" w:rsidRPr="00A42D69" w14:paraId="2833732E" w14:textId="77777777" w:rsidTr="00334C9E">
        <w:trPr>
          <w:trHeight w:val="516"/>
          <w:jc w:val="center"/>
        </w:trPr>
        <w:tc>
          <w:tcPr>
            <w:tcW w:w="3185" w:type="dxa"/>
            <w:shd w:val="clear" w:color="auto" w:fill="BDD6EE" w:themeFill="accent1" w:themeFillTint="66"/>
          </w:tcPr>
          <w:p w14:paraId="7C0A41AB" w14:textId="77777777" w:rsidR="00334C9E" w:rsidRPr="00C63419" w:rsidRDefault="00334C9E" w:rsidP="006E4FA8">
            <w:pPr>
              <w:spacing w:before="120" w:after="120"/>
              <w:rPr>
                <w:b/>
              </w:rPr>
            </w:pPr>
            <w:r w:rsidRPr="00C63419">
              <w:rPr>
                <w:b/>
              </w:rPr>
              <w:t>Operačný program</w:t>
            </w:r>
          </w:p>
        </w:tc>
        <w:tc>
          <w:tcPr>
            <w:tcW w:w="11666" w:type="dxa"/>
          </w:tcPr>
          <w:p w14:paraId="30863887" w14:textId="77777777" w:rsidR="00334C9E" w:rsidRPr="00A42D69" w:rsidRDefault="00334C9E" w:rsidP="006E4FA8">
            <w:pPr>
              <w:spacing w:before="120" w:after="120"/>
              <w:ind w:firstLine="28"/>
              <w:jc w:val="both"/>
            </w:pPr>
            <w:r w:rsidRPr="00A42D69">
              <w:t>Integrovaný regionálny operačný program</w:t>
            </w:r>
          </w:p>
        </w:tc>
      </w:tr>
      <w:tr w:rsidR="00334C9E" w:rsidRPr="00A42D69" w14:paraId="378F3D0C" w14:textId="77777777" w:rsidTr="00334C9E">
        <w:trPr>
          <w:trHeight w:val="516"/>
          <w:jc w:val="center"/>
        </w:trPr>
        <w:tc>
          <w:tcPr>
            <w:tcW w:w="3185" w:type="dxa"/>
            <w:shd w:val="clear" w:color="auto" w:fill="BDD6EE" w:themeFill="accent1" w:themeFillTint="66"/>
          </w:tcPr>
          <w:p w14:paraId="58D660E9" w14:textId="77777777" w:rsidR="00334C9E" w:rsidRPr="00C63419" w:rsidRDefault="00334C9E" w:rsidP="006E4FA8">
            <w:pPr>
              <w:spacing w:before="120" w:after="120"/>
              <w:rPr>
                <w:b/>
              </w:rPr>
            </w:pPr>
            <w:r w:rsidRPr="00C63419">
              <w:rPr>
                <w:b/>
              </w:rPr>
              <w:t>Prioritná os</w:t>
            </w:r>
          </w:p>
        </w:tc>
        <w:tc>
          <w:tcPr>
            <w:tcW w:w="11666" w:type="dxa"/>
          </w:tcPr>
          <w:p w14:paraId="3350A323" w14:textId="77777777" w:rsidR="00334C9E" w:rsidRPr="00A42D69" w:rsidRDefault="00334C9E" w:rsidP="006E4FA8">
            <w:pPr>
              <w:spacing w:before="120" w:after="120"/>
              <w:ind w:firstLine="28"/>
              <w:jc w:val="both"/>
            </w:pPr>
            <w:r w:rsidRPr="00A42D69">
              <w:t>5. Miestny rozvoj vedený komunitou</w:t>
            </w:r>
          </w:p>
        </w:tc>
      </w:tr>
      <w:tr w:rsidR="00334C9E" w:rsidRPr="00A42D69" w14:paraId="6D89574A" w14:textId="77777777" w:rsidTr="00334C9E">
        <w:trPr>
          <w:trHeight w:val="789"/>
          <w:jc w:val="center"/>
        </w:trPr>
        <w:tc>
          <w:tcPr>
            <w:tcW w:w="3185" w:type="dxa"/>
            <w:tcBorders>
              <w:bottom w:val="single" w:sz="4" w:space="0" w:color="auto"/>
            </w:tcBorders>
            <w:shd w:val="clear" w:color="auto" w:fill="BDD6EE" w:themeFill="accent1" w:themeFillTint="66"/>
          </w:tcPr>
          <w:p w14:paraId="0D25CC34" w14:textId="77777777" w:rsidR="00334C9E" w:rsidRPr="00C63419" w:rsidRDefault="00334C9E" w:rsidP="006E4FA8">
            <w:pPr>
              <w:spacing w:before="120" w:after="120"/>
              <w:rPr>
                <w:b/>
              </w:rPr>
            </w:pPr>
            <w:r w:rsidRPr="00C63419">
              <w:rPr>
                <w:b/>
              </w:rPr>
              <w:t>Investičná priorita</w:t>
            </w:r>
          </w:p>
        </w:tc>
        <w:tc>
          <w:tcPr>
            <w:tcW w:w="11666" w:type="dxa"/>
            <w:tcBorders>
              <w:bottom w:val="single" w:sz="4" w:space="0" w:color="auto"/>
            </w:tcBorders>
          </w:tcPr>
          <w:p w14:paraId="7E17AE5E" w14:textId="4478B24C" w:rsidR="00334C9E" w:rsidRPr="00A42D69" w:rsidRDefault="00334C9E" w:rsidP="00563B2B">
            <w:pPr>
              <w:tabs>
                <w:tab w:val="left" w:pos="8545"/>
              </w:tabs>
              <w:spacing w:before="120" w:after="120"/>
              <w:ind w:firstLine="28"/>
              <w:jc w:val="both"/>
            </w:pPr>
            <w:r w:rsidRPr="00A42D69">
              <w:t>5.1 Záväzné investície v rámci stratégií miestneho rozvoja vedeného komunitou</w:t>
            </w:r>
            <w:r w:rsidR="00563B2B">
              <w:tab/>
            </w:r>
          </w:p>
        </w:tc>
      </w:tr>
      <w:tr w:rsidR="00AD4FD2" w:rsidRPr="00A42D69" w14:paraId="2CF50C3D" w14:textId="77777777" w:rsidTr="00334C9E">
        <w:trPr>
          <w:jc w:val="center"/>
        </w:trPr>
        <w:tc>
          <w:tcPr>
            <w:tcW w:w="3185" w:type="dxa"/>
            <w:tcBorders>
              <w:bottom w:val="single" w:sz="4" w:space="0" w:color="auto"/>
            </w:tcBorders>
            <w:shd w:val="clear" w:color="auto" w:fill="BDD6EE" w:themeFill="accent1" w:themeFillTint="66"/>
          </w:tcPr>
          <w:p w14:paraId="48E6978F" w14:textId="27E3F7E5" w:rsidR="00AD4FD2" w:rsidRPr="00C63419" w:rsidRDefault="00AD4FD2" w:rsidP="00AD4FD2">
            <w:pPr>
              <w:spacing w:before="120" w:after="120"/>
              <w:rPr>
                <w:b/>
              </w:rPr>
            </w:pPr>
            <w:r w:rsidRPr="00C63419">
              <w:rPr>
                <w:b/>
              </w:rPr>
              <w:t>Špecifický cieľ</w:t>
            </w:r>
          </w:p>
        </w:tc>
        <w:tc>
          <w:tcPr>
            <w:tcW w:w="11666" w:type="dxa"/>
            <w:tcBorders>
              <w:bottom w:val="single" w:sz="4" w:space="0" w:color="auto"/>
            </w:tcBorders>
          </w:tcPr>
          <w:p w14:paraId="2CB16825" w14:textId="6E2F4929" w:rsidR="00AD4FD2" w:rsidRPr="00A42D69" w:rsidRDefault="00B95044" w:rsidP="00AD4FD2">
            <w:pPr>
              <w:spacing w:before="120" w:after="120"/>
              <w:jc w:val="both"/>
            </w:pPr>
            <w:sdt>
              <w:sdtPr>
                <w:rPr>
                  <w:rFonts w:cs="Arial"/>
                  <w:sz w:val="20"/>
                </w:rPr>
                <w:alias w:val="Výber špecifického cieľa IROP"/>
                <w:tag w:val="ŠC IROP"/>
                <w:id w:val="-1966735496"/>
                <w:placeholder>
                  <w:docPart w:val="7B0C82C2157A4025AC791A689E07B76B"/>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3C2741">
                  <w:rPr>
                    <w:rFonts w:cs="Arial"/>
                    <w:sz w:val="20"/>
                  </w:rPr>
                  <w:t>5.1.1 Zvýšenie zamestnanosti na miestnej úrovni podporou podnikania a inovácií</w:t>
                </w:r>
              </w:sdtContent>
            </w:sdt>
          </w:p>
        </w:tc>
      </w:tr>
      <w:tr w:rsidR="00AD4FD2" w:rsidRPr="00A42D69" w14:paraId="46393496" w14:textId="77777777" w:rsidTr="00334C9E">
        <w:trPr>
          <w:jc w:val="center"/>
        </w:trPr>
        <w:tc>
          <w:tcPr>
            <w:tcW w:w="3185" w:type="dxa"/>
            <w:tcBorders>
              <w:bottom w:val="single" w:sz="4" w:space="0" w:color="auto"/>
            </w:tcBorders>
            <w:shd w:val="clear" w:color="auto" w:fill="BDD6EE" w:themeFill="accent1" w:themeFillTint="66"/>
          </w:tcPr>
          <w:p w14:paraId="4FE34DDC" w14:textId="77777777" w:rsidR="00AD4FD2" w:rsidRPr="00C63419" w:rsidRDefault="00AD4FD2" w:rsidP="00AD4FD2">
            <w:pPr>
              <w:spacing w:before="120" w:after="120"/>
              <w:rPr>
                <w:b/>
              </w:rPr>
            </w:pPr>
            <w:r w:rsidRPr="00C63419">
              <w:rPr>
                <w:b/>
              </w:rPr>
              <w:t>MAS</w:t>
            </w:r>
          </w:p>
        </w:tc>
        <w:tc>
          <w:tcPr>
            <w:tcW w:w="11666" w:type="dxa"/>
            <w:tcBorders>
              <w:bottom w:val="single" w:sz="4" w:space="0" w:color="auto"/>
            </w:tcBorders>
          </w:tcPr>
          <w:p w14:paraId="5E2ED89F" w14:textId="19D9C44C" w:rsidR="00AD4FD2" w:rsidRPr="00A42D69" w:rsidRDefault="002A5D14" w:rsidP="00AD4FD2">
            <w:pPr>
              <w:spacing w:before="120" w:after="120"/>
              <w:jc w:val="both"/>
            </w:pPr>
            <w:r>
              <w:rPr>
                <w:i/>
              </w:rPr>
              <w:t xml:space="preserve">Občianske združenie </w:t>
            </w:r>
            <w:r w:rsidR="00CD1EFB">
              <w:rPr>
                <w:i/>
              </w:rPr>
              <w:t xml:space="preserve">MAS </w:t>
            </w:r>
            <w:r w:rsidR="003C2741">
              <w:rPr>
                <w:i/>
              </w:rPr>
              <w:t>Sabinovsko</w:t>
            </w:r>
            <w:r w:rsidR="00CD1EFB">
              <w:rPr>
                <w:i/>
              </w:rPr>
              <w:t xml:space="preserve"> o.z</w:t>
            </w:r>
            <w:r w:rsidR="002D2786">
              <w:rPr>
                <w:i/>
              </w:rPr>
              <w:t>.</w:t>
            </w:r>
          </w:p>
        </w:tc>
      </w:tr>
      <w:tr w:rsidR="00AD4FD2" w:rsidRPr="00A42D69" w14:paraId="5F2CF32D" w14:textId="77777777" w:rsidTr="00334C9E">
        <w:trPr>
          <w:jc w:val="center"/>
        </w:trPr>
        <w:tc>
          <w:tcPr>
            <w:tcW w:w="3185" w:type="dxa"/>
            <w:tcBorders>
              <w:bottom w:val="single" w:sz="4" w:space="0" w:color="auto"/>
            </w:tcBorders>
            <w:shd w:val="clear" w:color="auto" w:fill="BDD6EE" w:themeFill="accent1" w:themeFillTint="66"/>
          </w:tcPr>
          <w:p w14:paraId="1105393A" w14:textId="77777777" w:rsidR="00AD4FD2" w:rsidRPr="00C63419" w:rsidRDefault="00AD4FD2" w:rsidP="00AD4FD2">
            <w:pPr>
              <w:spacing w:before="120" w:after="120"/>
              <w:rPr>
                <w:b/>
              </w:rPr>
            </w:pPr>
            <w:r w:rsidRPr="00C63419">
              <w:rPr>
                <w:b/>
              </w:rPr>
              <w:t>Hlavná aktivita projektu</w:t>
            </w:r>
            <w:r w:rsidRPr="00C63419">
              <w:rPr>
                <w:b/>
                <w:vertAlign w:val="superscript"/>
              </w:rPr>
              <w:fldChar w:fldCharType="begin"/>
            </w:r>
            <w:r w:rsidRPr="00C63419">
              <w:rPr>
                <w:b/>
                <w:vertAlign w:val="superscript"/>
              </w:rPr>
              <w:instrText xml:space="preserve"> NOTEREF _Ref496436595 \h  \* MERGEFORMAT </w:instrText>
            </w:r>
            <w:r w:rsidRPr="00C63419">
              <w:rPr>
                <w:b/>
                <w:vertAlign w:val="superscript"/>
              </w:rPr>
            </w:r>
            <w:r w:rsidRPr="00C63419">
              <w:rPr>
                <w:b/>
                <w:vertAlign w:val="superscript"/>
              </w:rPr>
              <w:fldChar w:fldCharType="separate"/>
            </w:r>
            <w:r w:rsidRPr="00C63419">
              <w:rPr>
                <w:b/>
                <w:vertAlign w:val="superscript"/>
              </w:rPr>
              <w:t>2</w:t>
            </w:r>
            <w:r w:rsidRPr="00C63419">
              <w:rPr>
                <w:b/>
                <w:vertAlign w:val="superscript"/>
              </w:rPr>
              <w:fldChar w:fldCharType="end"/>
            </w:r>
          </w:p>
        </w:tc>
        <w:tc>
          <w:tcPr>
            <w:tcW w:w="11666" w:type="dxa"/>
            <w:tcBorders>
              <w:bottom w:val="single" w:sz="4" w:space="0" w:color="auto"/>
            </w:tcBorders>
          </w:tcPr>
          <w:p w14:paraId="107121DE" w14:textId="279D200A" w:rsidR="00AD4FD2" w:rsidRPr="00A42D69" w:rsidRDefault="00B95044" w:rsidP="00AD4FD2">
            <w:pPr>
              <w:spacing w:before="120" w:after="120"/>
              <w:jc w:val="both"/>
              <w:rPr>
                <w:b/>
              </w:rPr>
            </w:pPr>
            <w:sdt>
              <w:sdtPr>
                <w:rPr>
                  <w:rFonts w:cs="Arial"/>
                  <w:sz w:val="20"/>
                </w:rPr>
                <w:alias w:val="Hlavné aktivity"/>
                <w:tag w:val="Hlavné aktivity"/>
                <w:id w:val="-604271377"/>
                <w:placeholder>
                  <w:docPart w:val="A94B540BD36641169E067AB569DEF984"/>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C2741">
                  <w:rPr>
                    <w:rFonts w:cs="Arial"/>
                    <w:sz w:val="20"/>
                  </w:rPr>
                  <w:t>A1 Podpora podnikania a inovácií</w:t>
                </w:r>
              </w:sdtContent>
            </w:sdt>
          </w:p>
        </w:tc>
      </w:tr>
    </w:tbl>
    <w:p w14:paraId="4A0C9BDF" w14:textId="77777777" w:rsidR="00334C9E" w:rsidRDefault="00334C9E" w:rsidP="009459EB">
      <w:pPr>
        <w:spacing w:after="120"/>
        <w:jc w:val="both"/>
        <w:rPr>
          <w:rFonts w:cs="Arial"/>
          <w:b/>
          <w:color w:val="000000" w:themeColor="text1"/>
        </w:rPr>
      </w:pPr>
    </w:p>
    <w:p w14:paraId="60C4A3A9" w14:textId="2191BFE3" w:rsidR="00AD4FD2" w:rsidRDefault="00AD4FD2">
      <w:pPr>
        <w:rPr>
          <w:rFonts w:cs="Arial"/>
          <w:b/>
          <w:color w:val="000000" w:themeColor="text1"/>
        </w:rPr>
      </w:pPr>
      <w:r>
        <w:rPr>
          <w:rFonts w:cs="Arial"/>
          <w:b/>
          <w:color w:val="000000" w:themeColor="text1"/>
        </w:rPr>
        <w:br w:type="page"/>
      </w:r>
    </w:p>
    <w:tbl>
      <w:tblPr>
        <w:tblStyle w:val="TableGrid1"/>
        <w:tblW w:w="5000" w:type="pct"/>
        <w:tblLook w:val="04A0" w:firstRow="1" w:lastRow="0" w:firstColumn="1" w:lastColumn="0" w:noHBand="0" w:noVBand="1"/>
      </w:tblPr>
      <w:tblGrid>
        <w:gridCol w:w="643"/>
        <w:gridCol w:w="2354"/>
        <w:gridCol w:w="4635"/>
        <w:gridCol w:w="1530"/>
        <w:gridCol w:w="1431"/>
        <w:gridCol w:w="4795"/>
      </w:tblGrid>
      <w:tr w:rsidR="009459EB" w:rsidRPr="00BA3C98" w14:paraId="32616ACD" w14:textId="77777777" w:rsidTr="00DE148F">
        <w:trPr>
          <w:trHeight w:val="397"/>
          <w:tblHeader/>
        </w:trPr>
        <w:tc>
          <w:tcPr>
            <w:tcW w:w="20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2519F0" w14:textId="77777777" w:rsidR="009459EB" w:rsidRPr="00BA3C98" w:rsidRDefault="009459EB" w:rsidP="00D114FB">
            <w:pPr>
              <w:widowControl w:val="0"/>
              <w:jc w:val="center"/>
              <w:rPr>
                <w:rFonts w:asciiTheme="minorHAnsi" w:hAnsiTheme="minorHAnsi" w:cstheme="minorHAnsi"/>
                <w:color w:val="000000" w:themeColor="text1"/>
                <w:sz w:val="20"/>
                <w:szCs w:val="20"/>
                <w:u w:color="000000"/>
              </w:rPr>
            </w:pPr>
            <w:proofErr w:type="spellStart"/>
            <w:r w:rsidRPr="00BA3C98">
              <w:rPr>
                <w:rFonts w:asciiTheme="minorHAnsi" w:hAnsiTheme="minorHAnsi" w:cstheme="minorHAnsi"/>
                <w:b/>
                <w:bCs/>
                <w:color w:val="000000" w:themeColor="text1"/>
                <w:sz w:val="20"/>
                <w:szCs w:val="20"/>
                <w:u w:color="000000"/>
              </w:rPr>
              <w:lastRenderedPageBreak/>
              <w:t>P.č</w:t>
            </w:r>
            <w:proofErr w:type="spellEnd"/>
            <w:r w:rsidRPr="00BA3C98">
              <w:rPr>
                <w:rFonts w:asciiTheme="minorHAnsi" w:hAnsiTheme="minorHAnsi" w:cstheme="minorHAnsi"/>
                <w:b/>
                <w:bCs/>
                <w:color w:val="000000" w:themeColor="text1"/>
                <w:sz w:val="20"/>
                <w:szCs w:val="20"/>
                <w:u w:color="000000"/>
              </w:rPr>
              <w:t>.</w:t>
            </w:r>
          </w:p>
        </w:tc>
        <w:tc>
          <w:tcPr>
            <w:tcW w:w="76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D60E1D5" w14:textId="77777777" w:rsidR="009459EB" w:rsidRPr="00BA3C98" w:rsidRDefault="009459E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Kritérium</w:t>
            </w:r>
          </w:p>
        </w:tc>
        <w:tc>
          <w:tcPr>
            <w:tcW w:w="150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8C47375" w14:textId="77777777" w:rsidR="009459EB" w:rsidRPr="00BA3C98" w:rsidRDefault="009459EB" w:rsidP="00D114FB">
            <w:pPr>
              <w:widowControl w:val="0"/>
              <w:ind w:left="143"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Predmet hodnotenia</w:t>
            </w:r>
          </w:p>
        </w:tc>
        <w:tc>
          <w:tcPr>
            <w:tcW w:w="4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38E297F" w14:textId="77777777" w:rsidR="009459EB" w:rsidRPr="00BA3C98" w:rsidRDefault="009459EB" w:rsidP="00D114FB">
            <w:pPr>
              <w:widowControl w:val="0"/>
              <w:ind w:left="34"/>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Typ kritéria</w:t>
            </w:r>
          </w:p>
        </w:tc>
        <w:tc>
          <w:tcPr>
            <w:tcW w:w="46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FDAA661" w14:textId="77777777" w:rsidR="009459EB" w:rsidRPr="00BA3C98" w:rsidRDefault="009459EB" w:rsidP="00D114FB">
            <w:pPr>
              <w:widowControl w:val="0"/>
              <w:ind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Hodnotenie</w:t>
            </w:r>
          </w:p>
        </w:tc>
        <w:tc>
          <w:tcPr>
            <w:tcW w:w="15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22DCEC1" w14:textId="77777777" w:rsidR="009459EB" w:rsidRPr="00BA3C98" w:rsidRDefault="009459EB" w:rsidP="00D114FB">
            <w:pPr>
              <w:widowControl w:val="0"/>
              <w:ind w:left="143"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Spôsob aplikácie hodnotiaceho kritéria</w:t>
            </w:r>
          </w:p>
        </w:tc>
      </w:tr>
      <w:tr w:rsidR="009459EB" w:rsidRPr="00BA3C98" w14:paraId="1DECDAA6"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4B0627" w14:textId="77777777" w:rsidR="009459EB" w:rsidRPr="00BA3C98" w:rsidRDefault="009459EB" w:rsidP="00D114FB">
            <w:pPr>
              <w:widowControl w:val="0"/>
              <w:spacing w:line="269" w:lineRule="exact"/>
              <w:ind w:right="2"/>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1.</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F37E22D" w14:textId="4F637D13" w:rsidR="009459EB" w:rsidRPr="00BA3C98" w:rsidRDefault="009459EB" w:rsidP="00DE148F">
            <w:pPr>
              <w:rPr>
                <w:rFonts w:asciiTheme="minorHAnsi" w:hAnsiTheme="minorHAnsi" w:cstheme="minorHAnsi"/>
                <w:color w:val="000000" w:themeColor="text1"/>
                <w:sz w:val="20"/>
                <w:szCs w:val="20"/>
              </w:rPr>
            </w:pPr>
            <w:r w:rsidRPr="00BA3C98">
              <w:rPr>
                <w:rFonts w:asciiTheme="minorHAnsi" w:hAnsiTheme="minorHAnsi" w:cstheme="minorHAnsi"/>
                <w:b/>
                <w:bCs/>
                <w:color w:val="000000" w:themeColor="text1"/>
                <w:sz w:val="20"/>
                <w:szCs w:val="20"/>
              </w:rPr>
              <w:t xml:space="preserve">Príspevok navrhovaného projektu k cieľom a výsledkom IROP a </w:t>
            </w:r>
            <w:r w:rsidR="00DE148F" w:rsidRPr="00BA3C98">
              <w:rPr>
                <w:rFonts w:asciiTheme="minorHAnsi" w:hAnsiTheme="minorHAnsi" w:cstheme="minorHAnsi"/>
                <w:b/>
                <w:bCs/>
                <w:color w:val="000000" w:themeColor="text1"/>
                <w:sz w:val="20"/>
                <w:szCs w:val="20"/>
              </w:rPr>
              <w:t>CLLD</w:t>
            </w:r>
          </w:p>
        </w:tc>
      </w:tr>
      <w:tr w:rsidR="009459EB" w:rsidRPr="00BA3C98" w14:paraId="4725DC76" w14:textId="77777777" w:rsidTr="00DE148F">
        <w:trPr>
          <w:trHeight w:val="571"/>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228CE75A" w14:textId="5E04F127" w:rsidR="009459EB" w:rsidRPr="00BA3C98" w:rsidRDefault="000331E4" w:rsidP="00D114F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12942165" w14:textId="09887865" w:rsidR="009459EB" w:rsidRPr="00BA3C98" w:rsidRDefault="0064758B" w:rsidP="00D114F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Súlad projektu s programovou stratégiou IROP</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69A81B85" w14:textId="7E07E9CA" w:rsidR="0064758B" w:rsidRPr="00BA3C98" w:rsidRDefault="0064758B" w:rsidP="0064758B">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súlad projektu s programovou stratégiou IROP, prioritnou osou č. 5 – Miestny rozvoj vedený komunitou,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súlad s:</w:t>
            </w:r>
          </w:p>
          <w:p w14:paraId="7134B413" w14:textId="77777777" w:rsidR="0064758B" w:rsidRPr="00BA3C98" w:rsidRDefault="0064758B" w:rsidP="0064758B">
            <w:pPr>
              <w:spacing w:line="276" w:lineRule="auto"/>
              <w:jc w:val="both"/>
              <w:rPr>
                <w:rFonts w:asciiTheme="minorHAnsi" w:eastAsia="Times New Roman" w:hAnsiTheme="minorHAnsi" w:cstheme="minorHAnsi"/>
                <w:color w:val="000000"/>
                <w:sz w:val="20"/>
                <w:szCs w:val="20"/>
                <w:lang w:eastAsia="sk-SK"/>
              </w:rPr>
            </w:pPr>
          </w:p>
          <w:p w14:paraId="0DED3949" w14:textId="77777777" w:rsidR="0064758B" w:rsidRPr="00BA3C98" w:rsidRDefault="0064758B" w:rsidP="0064758B">
            <w:pPr>
              <w:pStyle w:val="Odsekzoznamu"/>
              <w:numPr>
                <w:ilvl w:val="0"/>
                <w:numId w:val="35"/>
              </w:numPr>
              <w:spacing w:after="0" w:line="240" w:lineRule="auto"/>
              <w:ind w:left="298"/>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očakávanými výsledkami,</w:t>
            </w:r>
          </w:p>
          <w:p w14:paraId="6F4E2449" w14:textId="51872D6F" w:rsidR="009459EB" w:rsidRPr="00BA3C98" w:rsidRDefault="0064758B" w:rsidP="0064758B">
            <w:pPr>
              <w:spacing w:line="256" w:lineRule="auto"/>
              <w:contextualSpacing/>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 xml:space="preserve">       definovanými oprávnenými aktivitami</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23D30540" w14:textId="6A8F282E" w:rsidR="009459EB" w:rsidRPr="00BA3C98" w:rsidRDefault="0064758B" w:rsidP="00D114F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7BA04DFE" w14:textId="77777777" w:rsidR="0064758B" w:rsidRPr="00BA3C98" w:rsidRDefault="0064758B" w:rsidP="00D114FB">
            <w:pPr>
              <w:widowControl w:val="0"/>
              <w:jc w:val="center"/>
              <w:rPr>
                <w:rFonts w:asciiTheme="minorHAnsi" w:eastAsia="Helvetica" w:hAnsiTheme="minorHAnsi" w:cstheme="minorHAnsi"/>
                <w:color w:val="000000" w:themeColor="text1"/>
                <w:sz w:val="20"/>
                <w:szCs w:val="20"/>
                <w:u w:color="000000"/>
              </w:rPr>
            </w:pPr>
          </w:p>
          <w:p w14:paraId="38A61CDF" w14:textId="1D26FC0D" w:rsidR="009459EB" w:rsidRPr="00BA3C98" w:rsidRDefault="0064758B" w:rsidP="00D114FB">
            <w:pPr>
              <w:widowControl w:val="0"/>
              <w:jc w:val="center"/>
              <w:rPr>
                <w:rFonts w:asciiTheme="minorHAnsi" w:eastAsia="Helvetica" w:hAnsiTheme="minorHAnsi" w:cstheme="minorHAnsi"/>
                <w:color w:val="000000" w:themeColor="text1"/>
                <w:sz w:val="20"/>
                <w:szCs w:val="20"/>
                <w:u w:color="000000"/>
              </w:rPr>
            </w:pPr>
            <w:r w:rsidRPr="00BA3C98">
              <w:rPr>
                <w:rFonts w:asciiTheme="minorHAnsi" w:eastAsia="Helvetica" w:hAnsiTheme="minorHAnsi" w:cstheme="minorHAnsi"/>
                <w:color w:val="000000" w:themeColor="text1"/>
                <w:sz w:val="20"/>
                <w:szCs w:val="20"/>
                <w:u w:color="000000"/>
              </w:rPr>
              <w:t>áno</w:t>
            </w:r>
          </w:p>
          <w:p w14:paraId="67F97C1A" w14:textId="2BCED3F5" w:rsidR="0064758B" w:rsidRPr="00BA3C98" w:rsidRDefault="0064758B" w:rsidP="0064758B">
            <w:pPr>
              <w:widowControl w:val="0"/>
              <w:rPr>
                <w:rFonts w:asciiTheme="minorHAnsi" w:eastAsia="Helvetica" w:hAnsiTheme="minorHAnsi" w:cstheme="minorHAnsi"/>
                <w:color w:val="000000" w:themeColor="text1"/>
                <w:sz w:val="20"/>
                <w:szCs w:val="20"/>
                <w:u w:color="000000"/>
              </w:rPr>
            </w:pPr>
          </w:p>
        </w:tc>
        <w:tc>
          <w:tcPr>
            <w:tcW w:w="1558" w:type="pct"/>
            <w:tcBorders>
              <w:top w:val="single" w:sz="4" w:space="0" w:color="auto"/>
              <w:left w:val="single" w:sz="4" w:space="0" w:color="auto"/>
              <w:bottom w:val="single" w:sz="4" w:space="0" w:color="auto"/>
              <w:right w:val="single" w:sz="4" w:space="0" w:color="auto"/>
            </w:tcBorders>
            <w:vAlign w:val="center"/>
          </w:tcPr>
          <w:p w14:paraId="691AE090" w14:textId="5763D429" w:rsidR="009459EB" w:rsidRPr="00BA3C98" w:rsidRDefault="0064758B" w:rsidP="00D114F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je v súlade s programovou stratégiou IROP.</w:t>
            </w:r>
          </w:p>
        </w:tc>
      </w:tr>
      <w:tr w:rsidR="009459EB" w:rsidRPr="00BA3C98" w14:paraId="1F6CDE03" w14:textId="77777777" w:rsidTr="0064758B">
        <w:trPr>
          <w:trHeight w:val="495"/>
        </w:trPr>
        <w:tc>
          <w:tcPr>
            <w:tcW w:w="209" w:type="pct"/>
            <w:vMerge/>
            <w:tcBorders>
              <w:top w:val="single" w:sz="4" w:space="0" w:color="auto"/>
              <w:left w:val="single" w:sz="4" w:space="0" w:color="auto"/>
              <w:bottom w:val="single" w:sz="4" w:space="0" w:color="auto"/>
              <w:right w:val="single" w:sz="4" w:space="0" w:color="auto"/>
            </w:tcBorders>
            <w:vAlign w:val="center"/>
          </w:tcPr>
          <w:p w14:paraId="12878724" w14:textId="77777777" w:rsidR="009459EB" w:rsidRPr="00BA3C98" w:rsidRDefault="009459EB" w:rsidP="00D114FB">
            <w:pPr>
              <w:jc w:val="center"/>
              <w:rPr>
                <w:rFonts w:asciiTheme="minorHAnsi" w:hAnsiTheme="minorHAnsi" w:cstheme="minorHAnsi"/>
                <w:b/>
                <w:bCs/>
                <w:color w:val="000000" w:themeColor="text1"/>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tcPr>
          <w:p w14:paraId="7458359C" w14:textId="77777777" w:rsidR="009459EB" w:rsidRPr="00BA3C98" w:rsidRDefault="009459EB" w:rsidP="00D114FB">
            <w:pPr>
              <w:rPr>
                <w:rFonts w:asciiTheme="minorHAnsi" w:eastAsia="Helvetica" w:hAnsiTheme="minorHAnsi" w:cstheme="minorHAnsi"/>
                <w:color w:val="000000" w:themeColor="text1"/>
                <w:sz w:val="20"/>
                <w:szCs w:val="20"/>
              </w:rPr>
            </w:pPr>
          </w:p>
        </w:tc>
        <w:tc>
          <w:tcPr>
            <w:tcW w:w="1506" w:type="pct"/>
            <w:vMerge/>
            <w:tcBorders>
              <w:top w:val="single" w:sz="4" w:space="0" w:color="auto"/>
              <w:left w:val="single" w:sz="4" w:space="0" w:color="auto"/>
              <w:bottom w:val="single" w:sz="4" w:space="0" w:color="auto"/>
              <w:right w:val="single" w:sz="4" w:space="0" w:color="auto"/>
            </w:tcBorders>
            <w:vAlign w:val="center"/>
          </w:tcPr>
          <w:p w14:paraId="770D9116" w14:textId="77777777" w:rsidR="009459EB" w:rsidRPr="00BA3C98" w:rsidRDefault="009459EB" w:rsidP="00D114FB">
            <w:pPr>
              <w:rPr>
                <w:rFonts w:asciiTheme="minorHAnsi" w:eastAsia="Times New Roman" w:hAnsiTheme="minorHAnsi" w:cstheme="minorHAnsi"/>
                <w:color w:val="000000" w:themeColor="text1"/>
                <w:sz w:val="20"/>
                <w:szCs w:val="20"/>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tcPr>
          <w:p w14:paraId="5E83FD17" w14:textId="77777777" w:rsidR="009459EB" w:rsidRPr="00BA3C98" w:rsidRDefault="009459EB" w:rsidP="00D114FB">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08913E31" w14:textId="40C33DCF" w:rsidR="009459EB" w:rsidRPr="00BA3C98" w:rsidRDefault="0064758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470B8151" w14:textId="60605FAA" w:rsidR="009459EB" w:rsidRPr="00BA3C98" w:rsidRDefault="0064758B" w:rsidP="00D114F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nie je v súlade s programovou stratégiou IROP.</w:t>
            </w:r>
          </w:p>
        </w:tc>
      </w:tr>
      <w:tr w:rsidR="0064758B" w:rsidRPr="00BA3C98" w14:paraId="2FE23EF4" w14:textId="77777777" w:rsidTr="0064758B">
        <w:trPr>
          <w:trHeight w:val="488"/>
        </w:trPr>
        <w:tc>
          <w:tcPr>
            <w:tcW w:w="209" w:type="pct"/>
            <w:vMerge w:val="restart"/>
            <w:tcBorders>
              <w:top w:val="single" w:sz="4" w:space="0" w:color="auto"/>
              <w:left w:val="single" w:sz="4" w:space="0" w:color="auto"/>
              <w:right w:val="single" w:sz="4" w:space="0" w:color="auto"/>
            </w:tcBorders>
            <w:vAlign w:val="center"/>
          </w:tcPr>
          <w:p w14:paraId="1B54278F" w14:textId="1BB081F9" w:rsidR="0064758B" w:rsidRPr="00BA3C98" w:rsidRDefault="0064758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1.2</w:t>
            </w:r>
          </w:p>
        </w:tc>
        <w:tc>
          <w:tcPr>
            <w:tcW w:w="765" w:type="pct"/>
            <w:vMerge w:val="restart"/>
            <w:tcBorders>
              <w:top w:val="single" w:sz="4" w:space="0" w:color="auto"/>
              <w:left w:val="single" w:sz="4" w:space="0" w:color="auto"/>
              <w:right w:val="single" w:sz="4" w:space="0" w:color="auto"/>
            </w:tcBorders>
            <w:vAlign w:val="center"/>
          </w:tcPr>
          <w:p w14:paraId="067E4E01" w14:textId="14DC528A" w:rsidR="0064758B" w:rsidRPr="00BA3C98" w:rsidRDefault="0064758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Súlad projektu so stratégiou CLLD</w:t>
            </w:r>
          </w:p>
        </w:tc>
        <w:tc>
          <w:tcPr>
            <w:tcW w:w="1506" w:type="pct"/>
            <w:vMerge w:val="restart"/>
            <w:tcBorders>
              <w:top w:val="single" w:sz="4" w:space="0" w:color="auto"/>
              <w:left w:val="single" w:sz="4" w:space="0" w:color="auto"/>
              <w:right w:val="single" w:sz="4" w:space="0" w:color="auto"/>
            </w:tcBorders>
            <w:vAlign w:val="center"/>
          </w:tcPr>
          <w:p w14:paraId="3683208E" w14:textId="236D031F" w:rsidR="0064758B" w:rsidRPr="00BA3C98" w:rsidRDefault="0064758B" w:rsidP="0064758B">
            <w:pPr>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Posudzuje sa súlad projektu so Stratégiou CLLD.</w:t>
            </w:r>
          </w:p>
        </w:tc>
        <w:tc>
          <w:tcPr>
            <w:tcW w:w="497" w:type="pct"/>
            <w:vMerge w:val="restart"/>
            <w:tcBorders>
              <w:top w:val="single" w:sz="4" w:space="0" w:color="auto"/>
              <w:left w:val="single" w:sz="4" w:space="0" w:color="auto"/>
              <w:right w:val="single" w:sz="4" w:space="0" w:color="auto"/>
            </w:tcBorders>
            <w:vAlign w:val="center"/>
          </w:tcPr>
          <w:p w14:paraId="5F84B728" w14:textId="0DBB9B79" w:rsidR="0064758B" w:rsidRPr="00BA3C98" w:rsidRDefault="0064758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017375FE" w14:textId="67C4E38A"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vAlign w:val="center"/>
          </w:tcPr>
          <w:p w14:paraId="4582396F" w14:textId="71B69C4C"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je v súlade so stratégiou CLLD.</w:t>
            </w:r>
          </w:p>
        </w:tc>
      </w:tr>
      <w:tr w:rsidR="0064758B" w:rsidRPr="00BA3C98" w14:paraId="7096FFA3" w14:textId="77777777" w:rsidTr="0064758B">
        <w:trPr>
          <w:trHeight w:val="421"/>
        </w:trPr>
        <w:tc>
          <w:tcPr>
            <w:tcW w:w="209" w:type="pct"/>
            <w:vMerge/>
            <w:tcBorders>
              <w:left w:val="single" w:sz="4" w:space="0" w:color="auto"/>
              <w:bottom w:val="single" w:sz="4" w:space="0" w:color="auto"/>
              <w:right w:val="single" w:sz="4" w:space="0" w:color="auto"/>
            </w:tcBorders>
            <w:vAlign w:val="center"/>
          </w:tcPr>
          <w:p w14:paraId="198C4C29" w14:textId="77777777" w:rsidR="0064758B" w:rsidRPr="00BA3C98" w:rsidRDefault="0064758B" w:rsidP="0064758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6528A1A"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1788CCAF"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62102C1" w14:textId="77777777" w:rsidR="0064758B" w:rsidRPr="00BA3C98" w:rsidRDefault="0064758B" w:rsidP="0064758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B739441" w14:textId="2895ACDE"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vAlign w:val="center"/>
          </w:tcPr>
          <w:p w14:paraId="4C0B826A" w14:textId="6B9E51EF"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nie je v súlade so stratégiou CLLD</w:t>
            </w:r>
          </w:p>
        </w:tc>
      </w:tr>
      <w:tr w:rsidR="0064758B" w:rsidRPr="00BA3C98" w14:paraId="3CBB0EA4" w14:textId="77777777" w:rsidTr="001C0CB2">
        <w:trPr>
          <w:trHeight w:val="503"/>
        </w:trPr>
        <w:tc>
          <w:tcPr>
            <w:tcW w:w="209" w:type="pct"/>
            <w:vMerge w:val="restart"/>
            <w:tcBorders>
              <w:top w:val="single" w:sz="4" w:space="0" w:color="auto"/>
              <w:left w:val="single" w:sz="4" w:space="0" w:color="auto"/>
              <w:right w:val="single" w:sz="4" w:space="0" w:color="auto"/>
            </w:tcBorders>
            <w:vAlign w:val="center"/>
          </w:tcPr>
          <w:p w14:paraId="362AD509" w14:textId="3556A6E4" w:rsidR="0064758B" w:rsidRPr="00BA3C98" w:rsidRDefault="0064758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1.3</w:t>
            </w:r>
          </w:p>
        </w:tc>
        <w:tc>
          <w:tcPr>
            <w:tcW w:w="765" w:type="pct"/>
            <w:vMerge w:val="restart"/>
            <w:tcBorders>
              <w:top w:val="single" w:sz="4" w:space="0" w:color="auto"/>
              <w:left w:val="single" w:sz="4" w:space="0" w:color="auto"/>
              <w:right w:val="single" w:sz="4" w:space="0" w:color="auto"/>
            </w:tcBorders>
            <w:vAlign w:val="center"/>
          </w:tcPr>
          <w:p w14:paraId="243B91F0" w14:textId="0C2D29AF" w:rsidR="0064758B" w:rsidRPr="00BA3C98" w:rsidRDefault="0064758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Vytvorenie pracovného miesta</w:t>
            </w:r>
          </w:p>
        </w:tc>
        <w:tc>
          <w:tcPr>
            <w:tcW w:w="1506" w:type="pct"/>
            <w:vMerge w:val="restart"/>
            <w:tcBorders>
              <w:top w:val="single" w:sz="4" w:space="0" w:color="auto"/>
              <w:left w:val="single" w:sz="4" w:space="0" w:color="auto"/>
              <w:right w:val="single" w:sz="4" w:space="0" w:color="auto"/>
            </w:tcBorders>
            <w:vAlign w:val="center"/>
          </w:tcPr>
          <w:p w14:paraId="1C5A6FF5" w14:textId="24EA60DD"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 xml:space="preserve">Posudzuje sa, či žiadateľ vytvorí minimálne 0,5 úväzkové pracovné miesto FTE </w:t>
            </w:r>
            <w:del w:id="1" w:author="Autor">
              <w:r w:rsidRPr="00BA3C98" w:rsidDel="00500A50">
                <w:rPr>
                  <w:rFonts w:asciiTheme="minorHAnsi" w:eastAsia="Times New Roman" w:hAnsiTheme="minorHAnsi" w:cstheme="minorHAnsi"/>
                  <w:color w:val="000000"/>
                  <w:sz w:val="20"/>
                  <w:szCs w:val="20"/>
                  <w:lang w:eastAsia="sk-SK"/>
                </w:rPr>
                <w:delText>alebo 1 pracovné miesto FTE, v závislosti od výšky poskytovaného NFP</w:delText>
              </w:r>
            </w:del>
          </w:p>
          <w:p w14:paraId="1C5A6B99" w14:textId="3B89464B" w:rsidR="0064758B" w:rsidRPr="00BA3C98" w:rsidRDefault="0064758B" w:rsidP="0064758B">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53DE8407" w14:textId="32FCABDA" w:rsidR="0064758B" w:rsidRPr="00BA3C98" w:rsidRDefault="0064758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1A7BEA45" w14:textId="6838947E"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vAlign w:val="center"/>
          </w:tcPr>
          <w:p w14:paraId="5C9CE56D" w14:textId="7C1BB620"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Žiadateľ</w:t>
            </w:r>
            <w:del w:id="2" w:author="Autor">
              <w:r w:rsidRPr="00BA3C98" w:rsidDel="00500A50">
                <w:rPr>
                  <w:rFonts w:asciiTheme="minorHAnsi" w:eastAsia="Times New Roman" w:hAnsiTheme="minorHAnsi" w:cstheme="minorHAnsi"/>
                  <w:color w:val="000000"/>
                  <w:sz w:val="20"/>
                  <w:szCs w:val="20"/>
                  <w:lang w:eastAsia="sk-SK"/>
                </w:rPr>
                <w:delText>, ktorého výška NFP je nižšia ako 25 000 Eur,</w:delText>
              </w:r>
            </w:del>
            <w:r w:rsidRPr="00BA3C98">
              <w:rPr>
                <w:rFonts w:asciiTheme="minorHAnsi" w:eastAsia="Times New Roman" w:hAnsiTheme="minorHAnsi" w:cstheme="minorHAnsi"/>
                <w:color w:val="000000"/>
                <w:sz w:val="20"/>
                <w:szCs w:val="20"/>
                <w:lang w:eastAsia="sk-SK"/>
              </w:rPr>
              <w:t xml:space="preserve"> sa zaviazal vytvoriť minimálne 0,5 úväzkové pracovné miesto FTE.</w:t>
            </w:r>
          </w:p>
          <w:p w14:paraId="1ED717DC" w14:textId="75029A6A" w:rsidR="0064758B" w:rsidRPr="00BA3C98" w:rsidRDefault="00500A50" w:rsidP="00BA3C98">
            <w:pPr>
              <w:jc w:val="both"/>
              <w:rPr>
                <w:rFonts w:asciiTheme="minorHAnsi" w:hAnsiTheme="minorHAnsi" w:cstheme="minorHAnsi"/>
                <w:color w:val="000000" w:themeColor="text1"/>
                <w:sz w:val="20"/>
                <w:szCs w:val="20"/>
              </w:rPr>
            </w:pPr>
            <w:ins w:id="3" w:author="Autor">
              <w:r w:rsidRPr="001E38E2">
                <w:rPr>
                  <w:rFonts w:asciiTheme="minorHAnsi" w:eastAsia="Helvetica" w:hAnsiTheme="minorHAnsi" w:cs="Arial"/>
                  <w:color w:val="000000" w:themeColor="text1"/>
                </w:rPr>
                <w:t>Pracovné miesto musí byť udržateľné minimálne 3 roky od finančného ukončenia projektu.</w:t>
              </w:r>
            </w:ins>
            <w:del w:id="4" w:author="Autor">
              <w:r w:rsidR="0064758B" w:rsidRPr="00BA3C98" w:rsidDel="00500A50">
                <w:rPr>
                  <w:rFonts w:asciiTheme="minorHAnsi" w:eastAsia="Times New Roman" w:hAnsiTheme="minorHAnsi" w:cstheme="minorHAnsi"/>
                  <w:color w:val="000000"/>
                  <w:sz w:val="20"/>
                  <w:szCs w:val="20"/>
                  <w:lang w:eastAsia="sk-SK"/>
                </w:rPr>
                <w:delText>Žiadateľ, ktorého výška NFP je vyššia alebo rovná 25 000 Eur, sa zaviazal vytvoriť minimálne 1 pracovné miesto FTE. pracovného miesta je 3 roky od ukončenia projektu</w:delText>
              </w:r>
            </w:del>
            <w:r w:rsidR="0064758B" w:rsidRPr="00BA3C98">
              <w:rPr>
                <w:rFonts w:asciiTheme="minorHAnsi" w:eastAsia="Times New Roman" w:hAnsiTheme="minorHAnsi" w:cstheme="minorHAnsi"/>
                <w:color w:val="000000"/>
                <w:sz w:val="20"/>
                <w:szCs w:val="20"/>
                <w:lang w:eastAsia="sk-SK"/>
              </w:rPr>
              <w:t>.</w:t>
            </w:r>
          </w:p>
        </w:tc>
      </w:tr>
      <w:tr w:rsidR="0064758B" w:rsidRPr="00BA3C98" w14:paraId="79E4ED6C" w14:textId="77777777" w:rsidTr="001C0CB2">
        <w:trPr>
          <w:trHeight w:val="502"/>
        </w:trPr>
        <w:tc>
          <w:tcPr>
            <w:tcW w:w="209" w:type="pct"/>
            <w:vMerge/>
            <w:tcBorders>
              <w:left w:val="single" w:sz="4" w:space="0" w:color="auto"/>
              <w:bottom w:val="single" w:sz="4" w:space="0" w:color="auto"/>
              <w:right w:val="single" w:sz="4" w:space="0" w:color="auto"/>
            </w:tcBorders>
            <w:vAlign w:val="center"/>
          </w:tcPr>
          <w:p w14:paraId="62FB0418" w14:textId="77777777" w:rsidR="0064758B" w:rsidRPr="00BA3C98" w:rsidRDefault="0064758B" w:rsidP="0064758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2D8FF5C" w14:textId="77777777" w:rsidR="0064758B" w:rsidRPr="00BA3C98" w:rsidRDefault="0064758B" w:rsidP="0064758B">
            <w:pPr>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9C942D0"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69150FF5" w14:textId="77777777" w:rsidR="0064758B" w:rsidRPr="00BA3C98" w:rsidRDefault="0064758B" w:rsidP="0064758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8122782" w14:textId="471ABE3A"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vAlign w:val="center"/>
          </w:tcPr>
          <w:p w14:paraId="6E689C9B" w14:textId="77777777"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 xml:space="preserve">Žiadateľ, ktorého výška NFP je nižšia ako 25 000 Eur, sa nezaviazal vytvoriť minimálne 0,5 úväzkové pracovné miesto FTE.  </w:t>
            </w:r>
          </w:p>
          <w:p w14:paraId="1B828996" w14:textId="3E4CE53D"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ktorého výška NFP je vyššia alebo rovná 25 000 Eur, sa nezaviazal vytvoriť minimálne 1 pracovné miesto FTE. </w:t>
            </w:r>
          </w:p>
        </w:tc>
      </w:tr>
      <w:tr w:rsidR="002A4B3B" w:rsidRPr="00BA3C98" w14:paraId="17A4C08D" w14:textId="77777777" w:rsidTr="00BE4521">
        <w:trPr>
          <w:trHeight w:val="405"/>
        </w:trPr>
        <w:tc>
          <w:tcPr>
            <w:tcW w:w="209" w:type="pct"/>
            <w:vMerge w:val="restart"/>
            <w:tcBorders>
              <w:top w:val="single" w:sz="4" w:space="0" w:color="auto"/>
              <w:left w:val="single" w:sz="4" w:space="0" w:color="auto"/>
              <w:right w:val="single" w:sz="4" w:space="0" w:color="auto"/>
            </w:tcBorders>
            <w:vAlign w:val="center"/>
          </w:tcPr>
          <w:p w14:paraId="35BB9C42" w14:textId="4CB22360" w:rsidR="002A4B3B" w:rsidRPr="00BA3C98" w:rsidRDefault="002A4B3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1.4</w:t>
            </w:r>
          </w:p>
        </w:tc>
        <w:tc>
          <w:tcPr>
            <w:tcW w:w="765" w:type="pct"/>
            <w:vMerge w:val="restart"/>
            <w:tcBorders>
              <w:top w:val="single" w:sz="4" w:space="0" w:color="auto"/>
              <w:left w:val="single" w:sz="4" w:space="0" w:color="auto"/>
              <w:right w:val="single" w:sz="4" w:space="0" w:color="auto"/>
            </w:tcBorders>
            <w:vAlign w:val="center"/>
          </w:tcPr>
          <w:p w14:paraId="79666864" w14:textId="341E8ECB" w:rsidR="002A4B3B" w:rsidRPr="00BA3C98" w:rsidRDefault="002A4B3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Hodnota vytvoreného pracovného miesta</w:t>
            </w:r>
            <w:r w:rsidRPr="00BA3C98">
              <w:rPr>
                <w:rStyle w:val="Odkaznapoznmkupodiarou"/>
                <w:rFonts w:asciiTheme="minorHAnsi" w:eastAsia="Times New Roman" w:hAnsiTheme="minorHAnsi" w:cstheme="minorHAnsi"/>
                <w:sz w:val="20"/>
                <w:szCs w:val="20"/>
                <w:lang w:eastAsia="sk-SK"/>
              </w:rPr>
              <w:footnoteReference w:id="1"/>
            </w:r>
          </w:p>
        </w:tc>
        <w:tc>
          <w:tcPr>
            <w:tcW w:w="1506" w:type="pct"/>
            <w:vMerge w:val="restart"/>
            <w:tcBorders>
              <w:top w:val="single" w:sz="4" w:space="0" w:color="auto"/>
              <w:left w:val="single" w:sz="4" w:space="0" w:color="auto"/>
              <w:right w:val="single" w:sz="4" w:space="0" w:color="auto"/>
            </w:tcBorders>
            <w:vAlign w:val="center"/>
          </w:tcPr>
          <w:p w14:paraId="68BFAB0D" w14:textId="60F1F788"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 xml:space="preserve">Posudzuje sa hodnota vytvoreného pracovného miesta. Hodnota pracovného miesta sa vypočíta ako výška schváleného príspevku k plánovanej hodnote merateľného ukazovateľa A104 </w:t>
            </w:r>
            <w:r w:rsidRPr="00BA3C98">
              <w:rPr>
                <w:rFonts w:asciiTheme="minorHAnsi" w:eastAsia="Times New Roman" w:hAnsiTheme="minorHAnsi" w:cstheme="minorHAnsi"/>
                <w:i/>
                <w:color w:val="000000"/>
                <w:sz w:val="20"/>
                <w:szCs w:val="20"/>
                <w:lang w:eastAsia="sk-SK"/>
              </w:rPr>
              <w:t>Počet vytvorených pracovných miest.</w:t>
            </w:r>
          </w:p>
        </w:tc>
        <w:tc>
          <w:tcPr>
            <w:tcW w:w="497" w:type="pct"/>
            <w:vMerge w:val="restart"/>
            <w:tcBorders>
              <w:top w:val="single" w:sz="4" w:space="0" w:color="auto"/>
              <w:left w:val="single" w:sz="4" w:space="0" w:color="auto"/>
              <w:right w:val="single" w:sz="4" w:space="0" w:color="auto"/>
            </w:tcBorders>
            <w:vAlign w:val="center"/>
          </w:tcPr>
          <w:p w14:paraId="1C121320" w14:textId="213B53EF" w:rsidR="002A4B3B" w:rsidRPr="00BA3C98" w:rsidRDefault="002A4B3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C7480B2" w14:textId="190C4DBE"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1C7A3735" w14:textId="2A48155F" w:rsidR="002A4B3B" w:rsidRPr="00BA3C98" w:rsidRDefault="002A4B3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Ak je hodnota pracovného miesta FTE rovná alebo vyššia ako </w:t>
            </w:r>
            <w:del w:id="5" w:author="Autor">
              <w:r w:rsidRPr="00BA3C98" w:rsidDel="00500A50">
                <w:rPr>
                  <w:rFonts w:asciiTheme="minorHAnsi" w:eastAsia="Times New Roman" w:hAnsiTheme="minorHAnsi" w:cstheme="minorHAnsi"/>
                  <w:color w:val="000000"/>
                  <w:sz w:val="20"/>
                  <w:szCs w:val="20"/>
                  <w:lang w:eastAsia="sk-SK"/>
                </w:rPr>
                <w:delText>5</w:delText>
              </w:r>
            </w:del>
            <w:ins w:id="6" w:author="Autor">
              <w:r w:rsidR="00500A50">
                <w:rPr>
                  <w:rFonts w:asciiTheme="minorHAnsi" w:eastAsia="Times New Roman" w:hAnsiTheme="minorHAnsi" w:cstheme="minorHAnsi"/>
                  <w:color w:val="000000"/>
                  <w:sz w:val="20"/>
                  <w:szCs w:val="20"/>
                  <w:lang w:eastAsia="sk-SK"/>
                </w:rPr>
                <w:t>10</w:t>
              </w:r>
            </w:ins>
            <w:r w:rsidRPr="00BA3C98">
              <w:rPr>
                <w:rFonts w:asciiTheme="minorHAnsi" w:eastAsia="Times New Roman" w:hAnsiTheme="minorHAnsi" w:cstheme="minorHAnsi"/>
                <w:color w:val="000000"/>
                <w:sz w:val="20"/>
                <w:szCs w:val="20"/>
                <w:lang w:eastAsia="sk-SK"/>
              </w:rPr>
              <w:t>0 000 EUR</w:t>
            </w:r>
          </w:p>
        </w:tc>
      </w:tr>
      <w:tr w:rsidR="002A4B3B" w:rsidRPr="00BA3C98" w14:paraId="56E5BFAA" w14:textId="77777777" w:rsidTr="00BE4521">
        <w:trPr>
          <w:trHeight w:val="405"/>
        </w:trPr>
        <w:tc>
          <w:tcPr>
            <w:tcW w:w="209" w:type="pct"/>
            <w:vMerge/>
            <w:tcBorders>
              <w:left w:val="single" w:sz="4" w:space="0" w:color="auto"/>
              <w:right w:val="single" w:sz="4" w:space="0" w:color="auto"/>
            </w:tcBorders>
            <w:vAlign w:val="center"/>
          </w:tcPr>
          <w:p w14:paraId="74F3B121"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43DF4629" w14:textId="77777777" w:rsidR="002A4B3B" w:rsidRPr="00BA3C98" w:rsidRDefault="002A4B3B" w:rsidP="002A4B3B">
            <w:pPr>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67936071" w14:textId="77777777" w:rsidR="002A4B3B" w:rsidRPr="00BA3C98" w:rsidRDefault="002A4B3B" w:rsidP="002A4B3B">
            <w:pPr>
              <w:rPr>
                <w:rFonts w:asciiTheme="minorHAnsi" w:eastAsia="Times New Roman" w:hAnsiTheme="minorHAnsi" w:cstheme="minorHAnsi"/>
                <w:color w:val="000000"/>
                <w:sz w:val="20"/>
                <w:szCs w:val="20"/>
                <w:lang w:eastAsia="sk-SK"/>
              </w:rPr>
            </w:pPr>
          </w:p>
        </w:tc>
        <w:tc>
          <w:tcPr>
            <w:tcW w:w="497" w:type="pct"/>
            <w:vMerge/>
            <w:tcBorders>
              <w:left w:val="single" w:sz="4" w:space="0" w:color="auto"/>
              <w:right w:val="single" w:sz="4" w:space="0" w:color="auto"/>
            </w:tcBorders>
            <w:vAlign w:val="center"/>
          </w:tcPr>
          <w:p w14:paraId="1BE7CF2E" w14:textId="77777777" w:rsidR="002A4B3B" w:rsidRPr="00BA3C98" w:rsidRDefault="002A4B3B" w:rsidP="002A4B3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2703E26B" w14:textId="3E0E088F"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4 body</w:t>
            </w:r>
          </w:p>
        </w:tc>
        <w:tc>
          <w:tcPr>
            <w:tcW w:w="1558" w:type="pct"/>
            <w:tcBorders>
              <w:left w:val="single" w:sz="4" w:space="0" w:color="auto"/>
              <w:right w:val="single" w:sz="4" w:space="0" w:color="auto"/>
            </w:tcBorders>
            <w:vAlign w:val="center"/>
          </w:tcPr>
          <w:p w14:paraId="5B11DA04" w14:textId="13EACEF2" w:rsidR="002A4B3B" w:rsidRPr="00BA3C98" w:rsidRDefault="002A4B3B" w:rsidP="002A4B3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Ak je hodnota pracovného miesta FTE nižšia ako </w:t>
            </w:r>
            <w:del w:id="7" w:author="Autor">
              <w:r w:rsidRPr="00BA3C98" w:rsidDel="00500A50">
                <w:rPr>
                  <w:rFonts w:asciiTheme="minorHAnsi" w:eastAsia="Times New Roman" w:hAnsiTheme="minorHAnsi" w:cstheme="minorHAnsi"/>
                  <w:color w:val="000000"/>
                  <w:sz w:val="20"/>
                  <w:szCs w:val="20"/>
                  <w:lang w:eastAsia="sk-SK"/>
                </w:rPr>
                <w:delText>5</w:delText>
              </w:r>
            </w:del>
            <w:ins w:id="8" w:author="Autor">
              <w:r w:rsidR="00500A50">
                <w:rPr>
                  <w:rFonts w:asciiTheme="minorHAnsi" w:eastAsia="Times New Roman" w:hAnsiTheme="minorHAnsi" w:cstheme="minorHAnsi"/>
                  <w:color w:val="000000"/>
                  <w:sz w:val="20"/>
                  <w:szCs w:val="20"/>
                  <w:lang w:eastAsia="sk-SK"/>
                </w:rPr>
                <w:t>10</w:t>
              </w:r>
            </w:ins>
            <w:r w:rsidRPr="00BA3C98">
              <w:rPr>
                <w:rFonts w:asciiTheme="minorHAnsi" w:eastAsia="Times New Roman" w:hAnsiTheme="minorHAnsi" w:cstheme="minorHAnsi"/>
                <w:color w:val="000000"/>
                <w:sz w:val="20"/>
                <w:szCs w:val="20"/>
                <w:lang w:eastAsia="sk-SK"/>
              </w:rPr>
              <w:t xml:space="preserve">0 000 EUR a rovná alebo vyššia ako </w:t>
            </w:r>
            <w:del w:id="9" w:author="Autor">
              <w:r w:rsidRPr="00BA3C98" w:rsidDel="00500A50">
                <w:rPr>
                  <w:rFonts w:asciiTheme="minorHAnsi" w:eastAsia="Times New Roman" w:hAnsiTheme="minorHAnsi" w:cstheme="minorHAnsi"/>
                  <w:color w:val="000000"/>
                  <w:sz w:val="20"/>
                  <w:szCs w:val="20"/>
                  <w:lang w:eastAsia="sk-SK"/>
                </w:rPr>
                <w:delText>2</w:delText>
              </w:r>
            </w:del>
            <w:r w:rsidRPr="00BA3C98">
              <w:rPr>
                <w:rFonts w:asciiTheme="minorHAnsi" w:eastAsia="Times New Roman" w:hAnsiTheme="minorHAnsi" w:cstheme="minorHAnsi"/>
                <w:color w:val="000000"/>
                <w:sz w:val="20"/>
                <w:szCs w:val="20"/>
                <w:lang w:eastAsia="sk-SK"/>
              </w:rPr>
              <w:t>5</w:t>
            </w:r>
            <w:ins w:id="10" w:author="Autor">
              <w:r w:rsidR="00500A50">
                <w:rPr>
                  <w:rFonts w:asciiTheme="minorHAnsi" w:eastAsia="Times New Roman" w:hAnsiTheme="minorHAnsi" w:cstheme="minorHAnsi"/>
                  <w:color w:val="000000"/>
                  <w:sz w:val="20"/>
                  <w:szCs w:val="20"/>
                  <w:lang w:eastAsia="sk-SK"/>
                </w:rPr>
                <w:t>0</w:t>
              </w:r>
            </w:ins>
            <w:r w:rsidRPr="00BA3C98">
              <w:rPr>
                <w:rFonts w:asciiTheme="minorHAnsi" w:eastAsia="Times New Roman" w:hAnsiTheme="minorHAnsi" w:cstheme="minorHAnsi"/>
                <w:color w:val="000000"/>
                <w:sz w:val="20"/>
                <w:szCs w:val="20"/>
                <w:lang w:eastAsia="sk-SK"/>
              </w:rPr>
              <w:t> 000 Eur</w:t>
            </w:r>
          </w:p>
        </w:tc>
      </w:tr>
      <w:tr w:rsidR="002A4B3B" w:rsidRPr="00BA3C98" w14:paraId="36DC663C" w14:textId="77777777" w:rsidTr="00BE4521">
        <w:trPr>
          <w:trHeight w:val="405"/>
        </w:trPr>
        <w:tc>
          <w:tcPr>
            <w:tcW w:w="209" w:type="pct"/>
            <w:vMerge/>
            <w:tcBorders>
              <w:left w:val="single" w:sz="4" w:space="0" w:color="auto"/>
              <w:bottom w:val="single" w:sz="4" w:space="0" w:color="auto"/>
              <w:right w:val="single" w:sz="4" w:space="0" w:color="auto"/>
            </w:tcBorders>
            <w:vAlign w:val="center"/>
          </w:tcPr>
          <w:p w14:paraId="46F6D265"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05F24D47" w14:textId="77777777" w:rsidR="002A4B3B" w:rsidRPr="00BA3C98" w:rsidRDefault="002A4B3B" w:rsidP="002A4B3B">
            <w:pPr>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3B8B5570" w14:textId="77777777" w:rsidR="002A4B3B" w:rsidRPr="00BA3C98" w:rsidRDefault="002A4B3B" w:rsidP="002A4B3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6B598FD0" w14:textId="77777777" w:rsidR="002A4B3B" w:rsidRPr="00BA3C98" w:rsidRDefault="002A4B3B" w:rsidP="002A4B3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5EF0E81" w14:textId="7DDA4C51"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8 bodov</w:t>
            </w:r>
          </w:p>
        </w:tc>
        <w:tc>
          <w:tcPr>
            <w:tcW w:w="1558" w:type="pct"/>
            <w:tcBorders>
              <w:left w:val="single" w:sz="4" w:space="0" w:color="auto"/>
              <w:bottom w:val="single" w:sz="4" w:space="0" w:color="auto"/>
              <w:right w:val="single" w:sz="4" w:space="0" w:color="auto"/>
            </w:tcBorders>
            <w:vAlign w:val="center"/>
          </w:tcPr>
          <w:p w14:paraId="1F0C5317" w14:textId="6FB0C736" w:rsidR="002A4B3B" w:rsidRPr="00BA3C98" w:rsidRDefault="002A4B3B" w:rsidP="002A4B3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Ak je hodnota pracovného miesta FTE nižšia ako </w:t>
            </w:r>
            <w:del w:id="11" w:author="Autor">
              <w:r w:rsidRPr="00BA3C98" w:rsidDel="00500A50">
                <w:rPr>
                  <w:rFonts w:asciiTheme="minorHAnsi" w:eastAsia="Times New Roman" w:hAnsiTheme="minorHAnsi" w:cstheme="minorHAnsi"/>
                  <w:color w:val="000000"/>
                  <w:sz w:val="20"/>
                  <w:szCs w:val="20"/>
                  <w:lang w:eastAsia="sk-SK"/>
                </w:rPr>
                <w:delText>2</w:delText>
              </w:r>
            </w:del>
            <w:r w:rsidRPr="00BA3C98">
              <w:rPr>
                <w:rFonts w:asciiTheme="minorHAnsi" w:eastAsia="Times New Roman" w:hAnsiTheme="minorHAnsi" w:cstheme="minorHAnsi"/>
                <w:color w:val="000000"/>
                <w:sz w:val="20"/>
                <w:szCs w:val="20"/>
                <w:lang w:eastAsia="sk-SK"/>
              </w:rPr>
              <w:t>5</w:t>
            </w:r>
            <w:ins w:id="12" w:author="Autor">
              <w:r w:rsidR="00500A50">
                <w:rPr>
                  <w:rFonts w:asciiTheme="minorHAnsi" w:eastAsia="Times New Roman" w:hAnsiTheme="minorHAnsi" w:cstheme="minorHAnsi"/>
                  <w:color w:val="000000"/>
                  <w:sz w:val="20"/>
                  <w:szCs w:val="20"/>
                  <w:lang w:eastAsia="sk-SK"/>
                </w:rPr>
                <w:t>0</w:t>
              </w:r>
            </w:ins>
            <w:r w:rsidRPr="00BA3C98">
              <w:rPr>
                <w:rFonts w:asciiTheme="minorHAnsi" w:eastAsia="Times New Roman" w:hAnsiTheme="minorHAnsi" w:cstheme="minorHAnsi"/>
                <w:color w:val="000000"/>
                <w:sz w:val="20"/>
                <w:szCs w:val="20"/>
                <w:lang w:eastAsia="sk-SK"/>
              </w:rPr>
              <w:t> 000 EUR</w:t>
            </w:r>
          </w:p>
        </w:tc>
      </w:tr>
      <w:tr w:rsidR="002A4B3B" w:rsidRPr="00BA3C98" w14:paraId="66554D55" w14:textId="77777777" w:rsidTr="009F26D9">
        <w:trPr>
          <w:trHeight w:val="555"/>
        </w:trPr>
        <w:tc>
          <w:tcPr>
            <w:tcW w:w="209" w:type="pct"/>
            <w:vMerge w:val="restart"/>
            <w:tcBorders>
              <w:top w:val="single" w:sz="4" w:space="0" w:color="auto"/>
              <w:left w:val="single" w:sz="4" w:space="0" w:color="auto"/>
              <w:right w:val="single" w:sz="4" w:space="0" w:color="auto"/>
            </w:tcBorders>
            <w:vAlign w:val="center"/>
          </w:tcPr>
          <w:p w14:paraId="1595DD9A" w14:textId="1F8BF98F"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1.5</w:t>
            </w:r>
          </w:p>
        </w:tc>
        <w:tc>
          <w:tcPr>
            <w:tcW w:w="765" w:type="pct"/>
            <w:vMerge w:val="restart"/>
            <w:tcBorders>
              <w:top w:val="single" w:sz="4" w:space="0" w:color="auto"/>
              <w:left w:val="single" w:sz="4" w:space="0" w:color="auto"/>
              <w:right w:val="single" w:sz="4" w:space="0" w:color="auto"/>
            </w:tcBorders>
            <w:vAlign w:val="center"/>
          </w:tcPr>
          <w:p w14:paraId="6E1B579D" w14:textId="77777777" w:rsidR="002A4B3B" w:rsidRPr="00BA3C98" w:rsidRDefault="002A4B3B" w:rsidP="002A4B3B">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má dostatočnú pridanú hodnotu pre územie</w:t>
            </w:r>
          </w:p>
          <w:p w14:paraId="316310F2"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4F2159D2" w14:textId="77777777" w:rsidR="002A4B3B" w:rsidRPr="00BA3C98" w:rsidRDefault="002A4B3B" w:rsidP="00BA3C98">
            <w:pPr>
              <w:spacing w:line="276" w:lineRule="auto"/>
              <w:jc w:val="both"/>
              <w:rPr>
                <w:rFonts w:asciiTheme="minorHAnsi" w:hAnsiTheme="minorHAnsi" w:cstheme="minorHAnsi"/>
                <w:sz w:val="20"/>
                <w:szCs w:val="20"/>
              </w:rPr>
            </w:pPr>
            <w:r w:rsidRPr="00BA3C98">
              <w:rPr>
                <w:rFonts w:asciiTheme="minorHAnsi" w:hAnsiTheme="minorHAnsi" w:cstheme="minorHAnsi"/>
                <w:sz w:val="20"/>
                <w:szCs w:val="20"/>
              </w:rPr>
              <w:t>Projekt má dostatočnú úroveň z hľadiska zabezpečenia komplexnosti služieb v území alebo z hľadiska jeho využiteľnosti v území</w:t>
            </w:r>
          </w:p>
          <w:p w14:paraId="408DF000" w14:textId="77777777" w:rsidR="002A4B3B" w:rsidRPr="00BA3C98" w:rsidRDefault="002A4B3B" w:rsidP="002A4B3B">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4437288A" w14:textId="77777777" w:rsidR="002A4B3B" w:rsidRPr="00BA3C98" w:rsidRDefault="002A4B3B" w:rsidP="002A4B3B">
            <w:pPr>
              <w:spacing w:line="276" w:lineRule="auto"/>
              <w:rPr>
                <w:rFonts w:asciiTheme="minorHAnsi" w:hAnsiTheme="minorHAnsi" w:cstheme="minorHAnsi"/>
                <w:sz w:val="20"/>
                <w:szCs w:val="20"/>
              </w:rPr>
            </w:pPr>
            <w:r w:rsidRPr="00BA3C98">
              <w:rPr>
                <w:rFonts w:asciiTheme="minorHAnsi" w:hAnsiTheme="minorHAnsi" w:cstheme="minorHAnsi"/>
                <w:sz w:val="20"/>
                <w:szCs w:val="20"/>
              </w:rPr>
              <w:t>Vylučovacie kritérium</w:t>
            </w:r>
          </w:p>
          <w:p w14:paraId="203D12E8" w14:textId="77777777" w:rsidR="002A4B3B" w:rsidRPr="00BA3C98" w:rsidRDefault="002A4B3B" w:rsidP="002A4B3B">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620B1F21" w14:textId="52463853"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tcPr>
          <w:p w14:paraId="5FB60E73" w14:textId="1BB9C051" w:rsidR="002A4B3B" w:rsidRPr="00BA3C98" w:rsidRDefault="002A4B3B" w:rsidP="00BA3C98">
            <w:pPr>
              <w:jc w:val="both"/>
              <w:rPr>
                <w:rFonts w:asciiTheme="minorHAnsi" w:hAnsiTheme="minorHAnsi" w:cstheme="minorHAnsi"/>
                <w:color w:val="000000" w:themeColor="text1"/>
                <w:sz w:val="20"/>
                <w:szCs w:val="20"/>
              </w:rPr>
            </w:pPr>
            <w:r w:rsidRPr="00BA3C98">
              <w:rPr>
                <w:rFonts w:asciiTheme="minorHAnsi" w:hAnsiTheme="minorHAnsi" w:cstheme="minorHAnsi"/>
                <w:sz w:val="20"/>
                <w:szCs w:val="20"/>
              </w:rPr>
              <w:t>Projekt má dostatočnú úroveň z hľadiska zabezpečenia komplexnosti služieb v území alebo z hľadiska jeho využiteľnosti, projekt nie je čiastkový a je možné pomenovať jeho reálny dopad na územie a ciele stratégie.</w:t>
            </w:r>
          </w:p>
        </w:tc>
      </w:tr>
      <w:tr w:rsidR="002A4B3B" w:rsidRPr="00BA3C98" w14:paraId="12D48FAE" w14:textId="77777777" w:rsidTr="00985DD0">
        <w:trPr>
          <w:trHeight w:val="555"/>
        </w:trPr>
        <w:tc>
          <w:tcPr>
            <w:tcW w:w="209" w:type="pct"/>
            <w:vMerge/>
            <w:tcBorders>
              <w:left w:val="single" w:sz="4" w:space="0" w:color="auto"/>
              <w:bottom w:val="single" w:sz="4" w:space="0" w:color="auto"/>
              <w:right w:val="single" w:sz="4" w:space="0" w:color="auto"/>
            </w:tcBorders>
            <w:vAlign w:val="center"/>
          </w:tcPr>
          <w:p w14:paraId="66660DF1" w14:textId="77777777" w:rsidR="002A4B3B" w:rsidRPr="00BA3C98" w:rsidRDefault="002A4B3B" w:rsidP="002A4B3B">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7431C2E5" w14:textId="77777777" w:rsidR="002A4B3B" w:rsidRPr="00BA3C98" w:rsidRDefault="002A4B3B" w:rsidP="002A4B3B">
            <w:pPr>
              <w:spacing w:line="276" w:lineRule="auto"/>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340EBE0F" w14:textId="77777777" w:rsidR="002A4B3B" w:rsidRPr="00BA3C98" w:rsidRDefault="002A4B3B" w:rsidP="002A4B3B">
            <w:pPr>
              <w:spacing w:line="276" w:lineRule="auto"/>
              <w:rPr>
                <w:rFonts w:asciiTheme="minorHAnsi" w:hAnsiTheme="minorHAnsi" w:cstheme="minorHAnsi"/>
                <w:sz w:val="20"/>
                <w:szCs w:val="20"/>
              </w:rPr>
            </w:pPr>
          </w:p>
        </w:tc>
        <w:tc>
          <w:tcPr>
            <w:tcW w:w="497" w:type="pct"/>
            <w:vMerge/>
            <w:tcBorders>
              <w:left w:val="single" w:sz="4" w:space="0" w:color="auto"/>
              <w:bottom w:val="single" w:sz="4" w:space="0" w:color="auto"/>
              <w:right w:val="single" w:sz="4" w:space="0" w:color="auto"/>
            </w:tcBorders>
            <w:vAlign w:val="center"/>
          </w:tcPr>
          <w:p w14:paraId="349E0A76" w14:textId="77777777" w:rsidR="002A4B3B" w:rsidRPr="00BA3C98" w:rsidRDefault="002A4B3B" w:rsidP="002A4B3B">
            <w:pPr>
              <w:spacing w:line="276" w:lineRule="auto"/>
              <w:rPr>
                <w:rFonts w:asciiTheme="minorHAnsi" w:hAnsiTheme="minorHAnsi" w:cstheme="minorHAnsi"/>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2E040F82" w14:textId="70DCE2FC"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tcPr>
          <w:p w14:paraId="6CD3C25E" w14:textId="472719D9" w:rsidR="002A4B3B" w:rsidRPr="00BA3C98" w:rsidRDefault="002A4B3B" w:rsidP="00BA3C98">
            <w:pPr>
              <w:jc w:val="both"/>
              <w:rPr>
                <w:rFonts w:asciiTheme="minorHAnsi" w:hAnsiTheme="minorHAnsi" w:cstheme="minorHAnsi"/>
                <w:color w:val="000000" w:themeColor="text1"/>
                <w:sz w:val="20"/>
                <w:szCs w:val="20"/>
              </w:rPr>
            </w:pPr>
            <w:r w:rsidRPr="00BA3C98">
              <w:rPr>
                <w:rFonts w:asciiTheme="minorHAnsi" w:hAnsiTheme="minorHAnsi" w:cstheme="minorHAnsi"/>
                <w:sz w:val="20"/>
                <w:szCs w:val="20"/>
              </w:rPr>
              <w:t>Projekt nemá dostatočnú úroveň z hľadiska zabezpečenia komplexnosti služieb v území alebo z hľadiska jeho využiteľnosti, projekt má skôr čiastkový charakter a nie je možné pomenovať jeho reálny dopad na územie a ciele stratégie.</w:t>
            </w:r>
          </w:p>
        </w:tc>
      </w:tr>
      <w:tr w:rsidR="002A4B3B" w:rsidRPr="00BA3C98" w14:paraId="7ACB1632" w14:textId="77777777" w:rsidTr="002041A6">
        <w:trPr>
          <w:trHeight w:val="855"/>
        </w:trPr>
        <w:tc>
          <w:tcPr>
            <w:tcW w:w="209" w:type="pct"/>
            <w:vMerge w:val="restart"/>
            <w:tcBorders>
              <w:top w:val="single" w:sz="4" w:space="0" w:color="auto"/>
              <w:left w:val="single" w:sz="4" w:space="0" w:color="auto"/>
              <w:right w:val="single" w:sz="4" w:space="0" w:color="auto"/>
            </w:tcBorders>
            <w:vAlign w:val="center"/>
          </w:tcPr>
          <w:p w14:paraId="1C915222" w14:textId="534067B1"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lastRenderedPageBreak/>
              <w:t>1.6</w:t>
            </w:r>
          </w:p>
        </w:tc>
        <w:tc>
          <w:tcPr>
            <w:tcW w:w="765" w:type="pct"/>
            <w:vMerge w:val="restart"/>
            <w:tcBorders>
              <w:top w:val="single" w:sz="4" w:space="0" w:color="auto"/>
              <w:left w:val="single" w:sz="4" w:space="0" w:color="auto"/>
              <w:right w:val="single" w:sz="4" w:space="0" w:color="auto"/>
            </w:tcBorders>
            <w:vAlign w:val="center"/>
          </w:tcPr>
          <w:p w14:paraId="1289BDC5"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vytvorí nové pracovné miesto pre osobu zo znevýhodnených skupín.</w:t>
            </w:r>
          </w:p>
          <w:p w14:paraId="0E08B6B9"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7F569EE9" w14:textId="57184122"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preukázanej garancie užívateľa, že projektom vytvorené pracovné miesto obsadí zamestnancom zo znevýhodnených skupín ako sú tieto definované vo výzve MAS. Vyžaduje sa písomné potvrdenie dokladujúce splnenie podmienky (napr. ÚPSVaR, čestné vyhlásenie zamestnanca a podobne).</w:t>
            </w:r>
          </w:p>
        </w:tc>
        <w:tc>
          <w:tcPr>
            <w:tcW w:w="497" w:type="pct"/>
            <w:vMerge w:val="restart"/>
            <w:tcBorders>
              <w:top w:val="single" w:sz="4" w:space="0" w:color="auto"/>
              <w:left w:val="single" w:sz="4" w:space="0" w:color="auto"/>
              <w:right w:val="single" w:sz="4" w:space="0" w:color="auto"/>
            </w:tcBorders>
            <w:vAlign w:val="center"/>
          </w:tcPr>
          <w:p w14:paraId="391B4A54" w14:textId="0D628095" w:rsidR="002A4B3B" w:rsidRPr="00BA3C98" w:rsidRDefault="002A4B3B" w:rsidP="002A4B3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66FF51C1" w14:textId="15A217D3"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6BF03FC3" w14:textId="3CA3AECD"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nie</w:t>
            </w:r>
          </w:p>
        </w:tc>
      </w:tr>
      <w:tr w:rsidR="002A4B3B" w:rsidRPr="00BA3C98" w14:paraId="49F4F99C" w14:textId="77777777" w:rsidTr="002041A6">
        <w:trPr>
          <w:trHeight w:val="855"/>
        </w:trPr>
        <w:tc>
          <w:tcPr>
            <w:tcW w:w="209" w:type="pct"/>
            <w:vMerge/>
            <w:tcBorders>
              <w:left w:val="single" w:sz="4" w:space="0" w:color="auto"/>
              <w:bottom w:val="single" w:sz="4" w:space="0" w:color="auto"/>
              <w:right w:val="single" w:sz="4" w:space="0" w:color="auto"/>
            </w:tcBorders>
            <w:vAlign w:val="center"/>
          </w:tcPr>
          <w:p w14:paraId="7CD9FB26"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184CD60"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EC7BD5B" w14:textId="77777777" w:rsidR="002A4B3B" w:rsidRPr="00BA3C98" w:rsidRDefault="002A4B3B" w:rsidP="002A4B3B">
            <w:pPr>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FB831F5" w14:textId="77777777" w:rsidR="002A4B3B" w:rsidRPr="00BA3C98" w:rsidRDefault="002A4B3B" w:rsidP="002A4B3B">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58618567" w14:textId="102180C0"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bottom w:val="single" w:sz="4" w:space="0" w:color="auto"/>
              <w:right w:val="single" w:sz="4" w:space="0" w:color="auto"/>
            </w:tcBorders>
            <w:vAlign w:val="center"/>
          </w:tcPr>
          <w:p w14:paraId="3047B4EF" w14:textId="2753F642"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áno</w:t>
            </w:r>
          </w:p>
        </w:tc>
      </w:tr>
      <w:tr w:rsidR="002A4B3B" w:rsidRPr="00BA3C98" w14:paraId="083B9B3C" w14:textId="77777777" w:rsidTr="001732C6">
        <w:trPr>
          <w:trHeight w:val="555"/>
        </w:trPr>
        <w:tc>
          <w:tcPr>
            <w:tcW w:w="209" w:type="pct"/>
            <w:vMerge w:val="restart"/>
            <w:tcBorders>
              <w:top w:val="single" w:sz="4" w:space="0" w:color="auto"/>
              <w:left w:val="single" w:sz="4" w:space="0" w:color="auto"/>
              <w:right w:val="single" w:sz="4" w:space="0" w:color="auto"/>
            </w:tcBorders>
            <w:vAlign w:val="center"/>
          </w:tcPr>
          <w:p w14:paraId="4552330F" w14:textId="00FE7F03"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1.7</w:t>
            </w:r>
          </w:p>
        </w:tc>
        <w:tc>
          <w:tcPr>
            <w:tcW w:w="765" w:type="pct"/>
            <w:vMerge w:val="restart"/>
            <w:tcBorders>
              <w:top w:val="single" w:sz="4" w:space="0" w:color="auto"/>
              <w:left w:val="single" w:sz="4" w:space="0" w:color="auto"/>
              <w:right w:val="single" w:sz="4" w:space="0" w:color="auto"/>
            </w:tcBorders>
            <w:vAlign w:val="center"/>
          </w:tcPr>
          <w:p w14:paraId="0B9999C8"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Žiadateľovi nebol doteraz schválený žiaden projekt v rámci výziev MAS.</w:t>
            </w:r>
          </w:p>
          <w:p w14:paraId="7D7DB318"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5A4C8818" w14:textId="4C6B356C"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databázy schválených projektov v CLLD príslušnej MAS.</w:t>
            </w:r>
          </w:p>
        </w:tc>
        <w:tc>
          <w:tcPr>
            <w:tcW w:w="497" w:type="pct"/>
            <w:vMerge w:val="restart"/>
            <w:tcBorders>
              <w:top w:val="single" w:sz="4" w:space="0" w:color="auto"/>
              <w:left w:val="single" w:sz="4" w:space="0" w:color="auto"/>
              <w:right w:val="single" w:sz="4" w:space="0" w:color="auto"/>
            </w:tcBorders>
            <w:vAlign w:val="center"/>
          </w:tcPr>
          <w:p w14:paraId="450DDB9B" w14:textId="21C28295" w:rsidR="002A4B3B" w:rsidRPr="00BA3C98" w:rsidRDefault="002A4B3B" w:rsidP="002A4B3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3FAEAFD0" w14:textId="00ECBA95"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2B9B849F" w14:textId="14D2CF38"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Nie, bol schválený</w:t>
            </w:r>
          </w:p>
        </w:tc>
      </w:tr>
      <w:tr w:rsidR="002A4B3B" w:rsidRPr="00BA3C98" w14:paraId="71DB8090" w14:textId="77777777" w:rsidTr="001732C6">
        <w:trPr>
          <w:trHeight w:val="555"/>
        </w:trPr>
        <w:tc>
          <w:tcPr>
            <w:tcW w:w="209" w:type="pct"/>
            <w:vMerge/>
            <w:tcBorders>
              <w:left w:val="single" w:sz="4" w:space="0" w:color="auto"/>
              <w:bottom w:val="single" w:sz="4" w:space="0" w:color="auto"/>
              <w:right w:val="single" w:sz="4" w:space="0" w:color="auto"/>
            </w:tcBorders>
            <w:vAlign w:val="center"/>
          </w:tcPr>
          <w:p w14:paraId="00BB7225"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2169DC1"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28AEC451" w14:textId="77777777" w:rsidR="002A4B3B" w:rsidRPr="00BA3C98" w:rsidRDefault="002A4B3B" w:rsidP="002A4B3B">
            <w:pPr>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53AE162D" w14:textId="77777777" w:rsidR="002A4B3B" w:rsidRPr="00BA3C98" w:rsidRDefault="002A4B3B" w:rsidP="002A4B3B">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5895AE20" w14:textId="123B3D1E"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1 bod</w:t>
            </w:r>
          </w:p>
        </w:tc>
        <w:tc>
          <w:tcPr>
            <w:tcW w:w="1558" w:type="pct"/>
            <w:tcBorders>
              <w:left w:val="single" w:sz="4" w:space="0" w:color="auto"/>
              <w:bottom w:val="single" w:sz="4" w:space="0" w:color="auto"/>
              <w:right w:val="single" w:sz="4" w:space="0" w:color="auto"/>
            </w:tcBorders>
            <w:vAlign w:val="center"/>
          </w:tcPr>
          <w:p w14:paraId="0145E7D5" w14:textId="556C7288"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Áno, nebol schválený</w:t>
            </w:r>
          </w:p>
        </w:tc>
      </w:tr>
      <w:tr w:rsidR="00A56571" w:rsidRPr="00BA3C98" w14:paraId="3D18DD60" w14:textId="77777777" w:rsidTr="002A4B3B">
        <w:trPr>
          <w:trHeight w:val="280"/>
        </w:trPr>
        <w:tc>
          <w:tcPr>
            <w:tcW w:w="209" w:type="pct"/>
            <w:vMerge w:val="restart"/>
            <w:tcBorders>
              <w:top w:val="single" w:sz="4" w:space="0" w:color="auto"/>
              <w:left w:val="single" w:sz="4" w:space="0" w:color="auto"/>
              <w:right w:val="single" w:sz="4" w:space="0" w:color="auto"/>
            </w:tcBorders>
            <w:vAlign w:val="center"/>
          </w:tcPr>
          <w:p w14:paraId="787E8A92" w14:textId="52028C2C"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1.8</w:t>
            </w:r>
          </w:p>
        </w:tc>
        <w:tc>
          <w:tcPr>
            <w:tcW w:w="765" w:type="pct"/>
            <w:vMerge w:val="restart"/>
            <w:tcBorders>
              <w:top w:val="single" w:sz="4" w:space="0" w:color="auto"/>
              <w:left w:val="single" w:sz="4" w:space="0" w:color="auto"/>
              <w:right w:val="single" w:sz="4" w:space="0" w:color="auto"/>
            </w:tcBorders>
            <w:vAlign w:val="center"/>
          </w:tcPr>
          <w:p w14:paraId="56692537"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Prínos realizácie projektu na územie MAS.</w:t>
            </w:r>
          </w:p>
          <w:p w14:paraId="29970976" w14:textId="77777777" w:rsidR="00A56571" w:rsidRPr="00BA3C98" w:rsidRDefault="00A56571" w:rsidP="00A56571">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2252C89D" w14:textId="1DAB5C34" w:rsidR="00A56571" w:rsidRPr="00BA3C98" w:rsidRDefault="00A56571"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informácií uvedených žiadateľov o pozitívnych vplyvoch výstupov realizovaného projektu na širšie územie MAS.</w:t>
            </w:r>
          </w:p>
        </w:tc>
        <w:tc>
          <w:tcPr>
            <w:tcW w:w="497" w:type="pct"/>
            <w:vMerge w:val="restart"/>
            <w:tcBorders>
              <w:top w:val="single" w:sz="4" w:space="0" w:color="auto"/>
              <w:left w:val="single" w:sz="4" w:space="0" w:color="auto"/>
              <w:right w:val="single" w:sz="4" w:space="0" w:color="auto"/>
            </w:tcBorders>
            <w:vAlign w:val="center"/>
          </w:tcPr>
          <w:p w14:paraId="5CE6F338" w14:textId="633729BB"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Bodové kritérium</w:t>
            </w:r>
          </w:p>
        </w:tc>
        <w:tc>
          <w:tcPr>
            <w:tcW w:w="465" w:type="pct"/>
            <w:tcBorders>
              <w:top w:val="single" w:sz="4" w:space="0" w:color="auto"/>
              <w:left w:val="single" w:sz="4" w:space="0" w:color="auto"/>
              <w:right w:val="single" w:sz="4" w:space="0" w:color="auto"/>
            </w:tcBorders>
            <w:vAlign w:val="center"/>
          </w:tcPr>
          <w:p w14:paraId="230D906D" w14:textId="79722201"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42CA4E79" w14:textId="77777777" w:rsidR="00A56571" w:rsidRPr="00BA3C98" w:rsidRDefault="00A56571" w:rsidP="00A56571">
            <w:pPr>
              <w:spacing w:line="276" w:lineRule="auto"/>
              <w:rPr>
                <w:rFonts w:asciiTheme="minorHAnsi" w:eastAsia="Times New Roman" w:hAnsiTheme="minorHAnsi" w:cstheme="minorHAnsi"/>
                <w:sz w:val="20"/>
                <w:szCs w:val="20"/>
                <w:lang w:eastAsia="sk-SK"/>
              </w:rPr>
            </w:pPr>
          </w:p>
          <w:p w14:paraId="5A6A5A59" w14:textId="663146B4"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Projekt má prínos pre jednu obec na území MAS.</w:t>
            </w:r>
          </w:p>
        </w:tc>
      </w:tr>
      <w:tr w:rsidR="00A56571" w:rsidRPr="00BA3C98" w14:paraId="59F10DFA" w14:textId="77777777" w:rsidTr="00DF0F49">
        <w:trPr>
          <w:trHeight w:val="280"/>
        </w:trPr>
        <w:tc>
          <w:tcPr>
            <w:tcW w:w="209" w:type="pct"/>
            <w:vMerge/>
            <w:tcBorders>
              <w:left w:val="single" w:sz="4" w:space="0" w:color="auto"/>
              <w:right w:val="single" w:sz="4" w:space="0" w:color="auto"/>
            </w:tcBorders>
            <w:vAlign w:val="center"/>
          </w:tcPr>
          <w:p w14:paraId="5161C2EB"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2E7F7FD3"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6C577BF2" w14:textId="77777777" w:rsidR="00A56571" w:rsidRPr="00BA3C98" w:rsidRDefault="00A56571" w:rsidP="00A56571">
            <w:pPr>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733AD8E4"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right w:val="single" w:sz="4" w:space="0" w:color="auto"/>
            </w:tcBorders>
            <w:vAlign w:val="center"/>
          </w:tcPr>
          <w:p w14:paraId="339F84E9" w14:textId="20198E2E"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right w:val="single" w:sz="4" w:space="0" w:color="auto"/>
            </w:tcBorders>
            <w:vAlign w:val="center"/>
          </w:tcPr>
          <w:p w14:paraId="09BAAFA5" w14:textId="6196CBD8"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Projekt má prínos pre dve až tri obce na území MAS.</w:t>
            </w:r>
          </w:p>
        </w:tc>
      </w:tr>
      <w:tr w:rsidR="00A56571" w:rsidRPr="00BA3C98" w14:paraId="046E5E24" w14:textId="77777777" w:rsidTr="00DF0F49">
        <w:trPr>
          <w:trHeight w:val="280"/>
        </w:trPr>
        <w:tc>
          <w:tcPr>
            <w:tcW w:w="209" w:type="pct"/>
            <w:vMerge/>
            <w:tcBorders>
              <w:left w:val="single" w:sz="4" w:space="0" w:color="auto"/>
              <w:right w:val="single" w:sz="4" w:space="0" w:color="auto"/>
            </w:tcBorders>
            <w:vAlign w:val="center"/>
          </w:tcPr>
          <w:p w14:paraId="0FB22323"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3FFABE19"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115B8A65" w14:textId="77777777" w:rsidR="00A56571" w:rsidRPr="00BA3C98" w:rsidRDefault="00A56571" w:rsidP="00A56571">
            <w:pPr>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7FD8F8D7"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right w:val="single" w:sz="4" w:space="0" w:color="auto"/>
            </w:tcBorders>
            <w:vAlign w:val="center"/>
          </w:tcPr>
          <w:p w14:paraId="41CF3A21" w14:textId="3AAF7652"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4 body</w:t>
            </w:r>
          </w:p>
        </w:tc>
        <w:tc>
          <w:tcPr>
            <w:tcW w:w="1558" w:type="pct"/>
            <w:tcBorders>
              <w:left w:val="single" w:sz="4" w:space="0" w:color="auto"/>
              <w:right w:val="single" w:sz="4" w:space="0" w:color="auto"/>
            </w:tcBorders>
            <w:vAlign w:val="center"/>
          </w:tcPr>
          <w:p w14:paraId="45F5DEBA" w14:textId="54CB38FB"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 xml:space="preserve">Projekt má prínos pre </w:t>
            </w:r>
            <w:r w:rsidR="00740D10">
              <w:rPr>
                <w:rFonts w:asciiTheme="minorHAnsi" w:eastAsia="Times New Roman" w:hAnsiTheme="minorHAnsi" w:cstheme="minorHAnsi"/>
                <w:sz w:val="20"/>
                <w:szCs w:val="20"/>
                <w:lang w:eastAsia="sk-SK"/>
              </w:rPr>
              <w:t>šty</w:t>
            </w:r>
            <w:r w:rsidRPr="00BA3C98">
              <w:rPr>
                <w:rFonts w:asciiTheme="minorHAnsi" w:eastAsia="Times New Roman" w:hAnsiTheme="minorHAnsi" w:cstheme="minorHAnsi"/>
                <w:sz w:val="20"/>
                <w:szCs w:val="20"/>
                <w:lang w:eastAsia="sk-SK"/>
              </w:rPr>
              <w:t>ri a viac obcí na území MAS.</w:t>
            </w:r>
          </w:p>
        </w:tc>
      </w:tr>
      <w:tr w:rsidR="00A56571" w:rsidRPr="00BA3C98" w14:paraId="6BF7442E" w14:textId="77777777" w:rsidTr="00A56571">
        <w:trPr>
          <w:trHeight w:val="593"/>
        </w:trPr>
        <w:tc>
          <w:tcPr>
            <w:tcW w:w="209" w:type="pct"/>
            <w:vMerge w:val="restart"/>
            <w:tcBorders>
              <w:top w:val="single" w:sz="4" w:space="0" w:color="auto"/>
              <w:left w:val="single" w:sz="4" w:space="0" w:color="auto"/>
              <w:right w:val="single" w:sz="4" w:space="0" w:color="auto"/>
            </w:tcBorders>
            <w:vAlign w:val="center"/>
          </w:tcPr>
          <w:p w14:paraId="05951B6D" w14:textId="6C233A6D"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1.9</w:t>
            </w:r>
          </w:p>
        </w:tc>
        <w:tc>
          <w:tcPr>
            <w:tcW w:w="765" w:type="pct"/>
            <w:vMerge w:val="restart"/>
            <w:tcBorders>
              <w:top w:val="single" w:sz="4" w:space="0" w:color="auto"/>
              <w:left w:val="single" w:sz="4" w:space="0" w:color="auto"/>
              <w:right w:val="single" w:sz="4" w:space="0" w:color="auto"/>
            </w:tcBorders>
            <w:vAlign w:val="center"/>
          </w:tcPr>
          <w:p w14:paraId="4449D2C1" w14:textId="7ECC5690" w:rsidR="00A56571" w:rsidRPr="00BA3C98" w:rsidRDefault="00A56571" w:rsidP="00A56571">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Posúdenie inovatívnosti projektu</w:t>
            </w:r>
          </w:p>
        </w:tc>
        <w:tc>
          <w:tcPr>
            <w:tcW w:w="1506" w:type="pct"/>
            <w:vMerge w:val="restart"/>
            <w:tcBorders>
              <w:top w:val="single" w:sz="4" w:space="0" w:color="auto"/>
              <w:left w:val="single" w:sz="4" w:space="0" w:color="auto"/>
              <w:right w:val="single" w:sz="4" w:space="0" w:color="auto"/>
            </w:tcBorders>
            <w:vAlign w:val="center"/>
          </w:tcPr>
          <w:p w14:paraId="5F270BC1" w14:textId="138E0125"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Posudzuje sa, či má projekt inovatívny charakter. Inovatívny charakter predstavuje zavádzanie nových postupov, nového prístupu, predstavenie nových výrobkov, štúdií alebo spôsobu realizácie projektu, ktoré na danom území neboli doteraz aplikované.</w:t>
            </w:r>
          </w:p>
        </w:tc>
        <w:tc>
          <w:tcPr>
            <w:tcW w:w="497" w:type="pct"/>
            <w:vMerge w:val="restart"/>
            <w:tcBorders>
              <w:top w:val="single" w:sz="4" w:space="0" w:color="auto"/>
              <w:left w:val="single" w:sz="4" w:space="0" w:color="auto"/>
              <w:right w:val="single" w:sz="4" w:space="0" w:color="auto"/>
            </w:tcBorders>
            <w:vAlign w:val="center"/>
          </w:tcPr>
          <w:p w14:paraId="77FADC8D" w14:textId="04FD3A3B" w:rsidR="00A56571" w:rsidRPr="00BA3C98" w:rsidRDefault="00A56571" w:rsidP="00A56571">
            <w:pPr>
              <w:jc w:val="center"/>
              <w:rPr>
                <w:rFonts w:asciiTheme="minorHAnsi" w:eastAsia="Times New Roman" w:hAnsiTheme="minorHAnsi" w:cstheme="minorHAnsi"/>
                <w:sz w:val="20"/>
                <w:szCs w:val="20"/>
                <w:lang w:eastAsia="sk-SK"/>
              </w:rPr>
            </w:pPr>
            <w:r w:rsidRPr="00BA3C98">
              <w:rPr>
                <w:rFonts w:asciiTheme="minorHAnsi" w:hAnsiTheme="minorHAnsi" w:cstheme="minorHAnsi"/>
                <w:color w:val="000000" w:themeColor="text1"/>
                <w:sz w:val="20"/>
                <w:szCs w:val="2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6DEC0D93" w14:textId="0029FCDC" w:rsidR="00A56571" w:rsidRPr="00BA3C98" w:rsidRDefault="000A6687" w:rsidP="00A56571">
            <w:pPr>
              <w:widowControl w:val="0"/>
              <w:jc w:val="center"/>
              <w:rPr>
                <w:rFonts w:asciiTheme="minorHAnsi" w:hAnsiTheme="minorHAnsi" w:cstheme="minorHAnsi"/>
                <w:color w:val="000000" w:themeColor="text1"/>
                <w:sz w:val="20"/>
                <w:szCs w:val="20"/>
                <w:u w:color="000000"/>
              </w:rPr>
            </w:pPr>
            <w:r>
              <w:rPr>
                <w:rFonts w:asciiTheme="minorHAnsi" w:hAnsiTheme="minorHAnsi" w:cstheme="minorHAnsi"/>
                <w:color w:val="000000" w:themeColor="text1"/>
                <w:sz w:val="20"/>
                <w:szCs w:val="20"/>
                <w:u w:color="000000"/>
              </w:rPr>
              <w:t>0</w:t>
            </w:r>
            <w:r w:rsidR="00A56571" w:rsidRPr="00BA3C98">
              <w:rPr>
                <w:rFonts w:asciiTheme="minorHAnsi" w:hAnsiTheme="minorHAnsi" w:cstheme="minorHAnsi"/>
                <w:color w:val="000000" w:themeColor="text1"/>
                <w:sz w:val="20"/>
                <w:szCs w:val="20"/>
                <w:u w:color="000000"/>
              </w:rPr>
              <w:t xml:space="preserve"> bod</w:t>
            </w:r>
            <w:r>
              <w:rPr>
                <w:rFonts w:asciiTheme="minorHAnsi" w:hAnsiTheme="minorHAnsi" w:cstheme="minorHAnsi"/>
                <w:color w:val="000000" w:themeColor="text1"/>
                <w:sz w:val="20"/>
                <w:szCs w:val="20"/>
                <w:u w:color="000000"/>
              </w:rPr>
              <w:t>ov</w:t>
            </w:r>
          </w:p>
        </w:tc>
        <w:tc>
          <w:tcPr>
            <w:tcW w:w="1558" w:type="pct"/>
            <w:tcBorders>
              <w:top w:val="single" w:sz="4" w:space="0" w:color="auto"/>
              <w:left w:val="single" w:sz="4" w:space="0" w:color="auto"/>
              <w:right w:val="single" w:sz="4" w:space="0" w:color="auto"/>
            </w:tcBorders>
            <w:vAlign w:val="center"/>
          </w:tcPr>
          <w:p w14:paraId="13D1A017" w14:textId="490ED80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 xml:space="preserve">Projekt </w:t>
            </w:r>
            <w:r w:rsidR="000A6687">
              <w:rPr>
                <w:rFonts w:asciiTheme="minorHAnsi" w:eastAsia="Times New Roman" w:hAnsiTheme="minorHAnsi" w:cstheme="minorHAnsi"/>
                <w:sz w:val="20"/>
                <w:szCs w:val="20"/>
                <w:lang w:eastAsia="sk-SK"/>
              </w:rPr>
              <w:t>ne</w:t>
            </w:r>
            <w:r w:rsidRPr="00BA3C98">
              <w:rPr>
                <w:rFonts w:asciiTheme="minorHAnsi" w:eastAsia="Times New Roman" w:hAnsiTheme="minorHAnsi" w:cstheme="minorHAnsi"/>
                <w:sz w:val="20"/>
                <w:szCs w:val="20"/>
                <w:lang w:eastAsia="sk-SK"/>
              </w:rPr>
              <w:t>má inovatívny charakter.</w:t>
            </w:r>
          </w:p>
        </w:tc>
      </w:tr>
      <w:tr w:rsidR="00A56571" w:rsidRPr="00BA3C98" w14:paraId="711C06AB" w14:textId="77777777" w:rsidTr="00A01633">
        <w:trPr>
          <w:trHeight w:val="592"/>
        </w:trPr>
        <w:tc>
          <w:tcPr>
            <w:tcW w:w="209" w:type="pct"/>
            <w:vMerge/>
            <w:tcBorders>
              <w:left w:val="single" w:sz="4" w:space="0" w:color="auto"/>
              <w:right w:val="single" w:sz="4" w:space="0" w:color="auto"/>
            </w:tcBorders>
            <w:vAlign w:val="center"/>
          </w:tcPr>
          <w:p w14:paraId="39C998CA"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05F74A0A" w14:textId="77777777" w:rsidR="00A56571" w:rsidRPr="00BA3C98" w:rsidRDefault="00A56571" w:rsidP="00A56571">
            <w:pPr>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7AE00E23"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008B50E0"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7BAA5419" w14:textId="2CBB1E63" w:rsidR="00A56571" w:rsidRPr="00BA3C98" w:rsidRDefault="000A6687" w:rsidP="00A56571">
            <w:pPr>
              <w:widowControl w:val="0"/>
              <w:jc w:val="center"/>
              <w:rPr>
                <w:rFonts w:asciiTheme="minorHAnsi" w:hAnsiTheme="minorHAnsi" w:cstheme="minorHAnsi"/>
                <w:color w:val="000000" w:themeColor="text1"/>
                <w:sz w:val="20"/>
                <w:szCs w:val="20"/>
                <w:u w:color="000000"/>
              </w:rPr>
            </w:pPr>
            <w:r>
              <w:rPr>
                <w:rFonts w:asciiTheme="minorHAnsi" w:hAnsiTheme="minorHAnsi" w:cstheme="minorHAnsi"/>
                <w:color w:val="000000" w:themeColor="text1"/>
                <w:sz w:val="20"/>
                <w:szCs w:val="20"/>
                <w:u w:color="000000"/>
              </w:rPr>
              <w:t>2</w:t>
            </w:r>
            <w:r w:rsidR="00A56571" w:rsidRPr="00BA3C98">
              <w:rPr>
                <w:rFonts w:asciiTheme="minorHAnsi" w:hAnsiTheme="minorHAnsi" w:cstheme="minorHAnsi"/>
                <w:color w:val="000000" w:themeColor="text1"/>
                <w:sz w:val="20"/>
                <w:szCs w:val="20"/>
                <w:u w:color="000000"/>
              </w:rPr>
              <w:t xml:space="preserve"> bod</w:t>
            </w:r>
            <w:r>
              <w:rPr>
                <w:rFonts w:asciiTheme="minorHAnsi" w:hAnsiTheme="minorHAnsi" w:cstheme="minorHAnsi"/>
                <w:color w:val="000000" w:themeColor="text1"/>
                <w:sz w:val="20"/>
                <w:szCs w:val="20"/>
                <w:u w:color="000000"/>
              </w:rPr>
              <w:t>y</w:t>
            </w:r>
          </w:p>
        </w:tc>
        <w:tc>
          <w:tcPr>
            <w:tcW w:w="1558" w:type="pct"/>
            <w:tcBorders>
              <w:left w:val="single" w:sz="4" w:space="0" w:color="auto"/>
              <w:right w:val="single" w:sz="4" w:space="0" w:color="auto"/>
            </w:tcBorders>
            <w:vAlign w:val="center"/>
          </w:tcPr>
          <w:p w14:paraId="50694229" w14:textId="024B7298"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Projekt má inovatívny charakter.</w:t>
            </w:r>
          </w:p>
        </w:tc>
      </w:tr>
      <w:tr w:rsidR="00A56571" w:rsidRPr="00BA3C98" w14:paraId="58C60E6E" w14:textId="77777777" w:rsidTr="000F1904">
        <w:trPr>
          <w:trHeight w:val="975"/>
        </w:trPr>
        <w:tc>
          <w:tcPr>
            <w:tcW w:w="209" w:type="pct"/>
            <w:vMerge w:val="restart"/>
            <w:tcBorders>
              <w:top w:val="single" w:sz="4" w:space="0" w:color="auto"/>
              <w:left w:val="single" w:sz="4" w:space="0" w:color="auto"/>
              <w:right w:val="single" w:sz="4" w:space="0" w:color="auto"/>
            </w:tcBorders>
            <w:vAlign w:val="center"/>
          </w:tcPr>
          <w:p w14:paraId="5ED5BF15" w14:textId="62901C4C"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1.10</w:t>
            </w:r>
          </w:p>
        </w:tc>
        <w:tc>
          <w:tcPr>
            <w:tcW w:w="765" w:type="pct"/>
            <w:vMerge w:val="restart"/>
            <w:tcBorders>
              <w:top w:val="single" w:sz="4" w:space="0" w:color="auto"/>
              <w:left w:val="single" w:sz="4" w:space="0" w:color="auto"/>
              <w:right w:val="single" w:sz="4" w:space="0" w:color="auto"/>
            </w:tcBorders>
            <w:vAlign w:val="center"/>
          </w:tcPr>
          <w:p w14:paraId="4910823D" w14:textId="2CE59016" w:rsidR="00A56571" w:rsidRPr="00BA3C98" w:rsidRDefault="00A56571" w:rsidP="00A56571">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Projektom dosiahne žiadateľ nový výrobok pre firmu</w:t>
            </w:r>
          </w:p>
        </w:tc>
        <w:tc>
          <w:tcPr>
            <w:tcW w:w="1506" w:type="pct"/>
            <w:vMerge w:val="restart"/>
            <w:tcBorders>
              <w:top w:val="single" w:sz="4" w:space="0" w:color="auto"/>
              <w:left w:val="single" w:sz="4" w:space="0" w:color="auto"/>
              <w:right w:val="single" w:sz="4" w:space="0" w:color="auto"/>
            </w:tcBorders>
            <w:vAlign w:val="center"/>
          </w:tcPr>
          <w:p w14:paraId="68BAF45B"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na základe uznanej hodnoty merateľného ukazovateľa A101 Počet produktov, ktoré sú pre firmu nové.</w:t>
            </w:r>
          </w:p>
          <w:p w14:paraId="33039C9C"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ak hodnotiteľ dospeje k záveru, že plánovaná hodnota nie je reálna túto hodnotu zníži.</w:t>
            </w:r>
          </w:p>
          <w:p w14:paraId="2C9BE3BD"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737CA60B" w14:textId="10A0EDF6" w:rsidR="00A56571" w:rsidRPr="00BA3C98" w:rsidRDefault="00A56571" w:rsidP="00BA3C98">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zníženia na nulu,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žiadny z výrobkov nie je nový pre firmu, zníži plánovanú hodnotu merateľného ukazovateľa na úroveň nula.</w:t>
            </w:r>
          </w:p>
          <w:p w14:paraId="1961306F" w14:textId="77777777" w:rsidR="00A56571" w:rsidRPr="00BA3C98" w:rsidRDefault="00A56571" w:rsidP="00A56571">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408BD6BC" w14:textId="5A63D21A"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FB9BDEB" w14:textId="3791C965"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20CC7293"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23B7AF1F" w14:textId="5E5427E0"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nepredstaví nový výrobok pre firmu </w:t>
            </w:r>
          </w:p>
        </w:tc>
      </w:tr>
      <w:tr w:rsidR="00A56571" w:rsidRPr="00BA3C98" w14:paraId="0109917B" w14:textId="77777777" w:rsidTr="000F1904">
        <w:trPr>
          <w:trHeight w:val="975"/>
        </w:trPr>
        <w:tc>
          <w:tcPr>
            <w:tcW w:w="209" w:type="pct"/>
            <w:vMerge/>
            <w:tcBorders>
              <w:left w:val="single" w:sz="4" w:space="0" w:color="auto"/>
              <w:bottom w:val="single" w:sz="4" w:space="0" w:color="auto"/>
              <w:right w:val="single" w:sz="4" w:space="0" w:color="auto"/>
            </w:tcBorders>
            <w:vAlign w:val="center"/>
          </w:tcPr>
          <w:p w14:paraId="0A1FD8B0" w14:textId="77777777" w:rsidR="00A56571" w:rsidRPr="00BA3C98" w:rsidRDefault="00A56571" w:rsidP="00A56571">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02C89442" w14:textId="77777777" w:rsidR="00A56571" w:rsidRPr="00BA3C98" w:rsidRDefault="00A56571" w:rsidP="00A56571">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3EC63EB"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EC21433" w14:textId="77777777" w:rsidR="00A56571" w:rsidRPr="00BA3C98" w:rsidRDefault="00A56571" w:rsidP="00A56571">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768DD399" w14:textId="02188500"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bottom w:val="single" w:sz="4" w:space="0" w:color="auto"/>
              <w:right w:val="single" w:sz="4" w:space="0" w:color="auto"/>
            </w:tcBorders>
            <w:vAlign w:val="center"/>
          </w:tcPr>
          <w:p w14:paraId="39FB8427" w14:textId="1BB580F9"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predstaví nový výrobok pre firmu </w:t>
            </w:r>
          </w:p>
        </w:tc>
      </w:tr>
      <w:tr w:rsidR="00A56571" w:rsidRPr="00BA3C98" w14:paraId="1FB663F7" w14:textId="77777777" w:rsidTr="008B5CD7">
        <w:trPr>
          <w:trHeight w:val="1538"/>
        </w:trPr>
        <w:tc>
          <w:tcPr>
            <w:tcW w:w="209" w:type="pct"/>
            <w:vMerge w:val="restart"/>
            <w:tcBorders>
              <w:top w:val="single" w:sz="4" w:space="0" w:color="auto"/>
              <w:left w:val="single" w:sz="4" w:space="0" w:color="auto"/>
              <w:right w:val="single" w:sz="4" w:space="0" w:color="auto"/>
            </w:tcBorders>
            <w:vAlign w:val="center"/>
          </w:tcPr>
          <w:p w14:paraId="1B8835BF" w14:textId="6115A69F"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1.11</w:t>
            </w:r>
          </w:p>
        </w:tc>
        <w:tc>
          <w:tcPr>
            <w:tcW w:w="765" w:type="pct"/>
            <w:vMerge w:val="restart"/>
            <w:tcBorders>
              <w:top w:val="single" w:sz="4" w:space="0" w:color="auto"/>
              <w:left w:val="single" w:sz="4" w:space="0" w:color="auto"/>
              <w:right w:val="single" w:sz="4" w:space="0" w:color="auto"/>
            </w:tcBorders>
            <w:vAlign w:val="center"/>
          </w:tcPr>
          <w:p w14:paraId="5382A5FF" w14:textId="3820882C" w:rsidR="00A56571" w:rsidRPr="00BA3C98" w:rsidRDefault="00A56571" w:rsidP="00A56571">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Projektom dosiahne žiadateľ nový výrobok pre trh</w:t>
            </w:r>
          </w:p>
        </w:tc>
        <w:tc>
          <w:tcPr>
            <w:tcW w:w="1506" w:type="pct"/>
            <w:vMerge w:val="restart"/>
            <w:tcBorders>
              <w:top w:val="single" w:sz="4" w:space="0" w:color="auto"/>
              <w:left w:val="single" w:sz="4" w:space="0" w:color="auto"/>
              <w:right w:val="single" w:sz="4" w:space="0" w:color="auto"/>
            </w:tcBorders>
            <w:vAlign w:val="center"/>
          </w:tcPr>
          <w:p w14:paraId="02FD4647"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na základe uznanej hodnoty merateľného ukazovateľa A102 Počet produktov, ktoré sú pre trh nové.</w:t>
            </w:r>
          </w:p>
          <w:p w14:paraId="77762BB7"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ak hodnotiteľ dospeje k záveru, že plánovaná hodnota nie je reálna túto hodnotu zníži.</w:t>
            </w:r>
          </w:p>
          <w:p w14:paraId="0B77F941"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5626F7A9" w14:textId="340D451F" w:rsidR="00A56571" w:rsidRPr="00BA3C98" w:rsidRDefault="00A56571" w:rsidP="00BA3C98">
            <w:pPr>
              <w:spacing w:line="276" w:lineRule="auto"/>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V prípade zníženia na nulu,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žiadny z výrobkov nie je nový pre trh, zníži plánovanú hodnotu merateľného ukazovateľa na úroveň nula.</w:t>
            </w:r>
          </w:p>
        </w:tc>
        <w:tc>
          <w:tcPr>
            <w:tcW w:w="497" w:type="pct"/>
            <w:vMerge w:val="restart"/>
            <w:tcBorders>
              <w:top w:val="single" w:sz="4" w:space="0" w:color="auto"/>
              <w:left w:val="single" w:sz="4" w:space="0" w:color="auto"/>
              <w:right w:val="single" w:sz="4" w:space="0" w:color="auto"/>
            </w:tcBorders>
            <w:vAlign w:val="center"/>
          </w:tcPr>
          <w:p w14:paraId="2FF7E7EF" w14:textId="7861D68C"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lastRenderedPageBreak/>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548997FC" w14:textId="0F490C5F"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3D98886C" w14:textId="47C63D7D" w:rsidR="00A56571" w:rsidRPr="00BA3C98" w:rsidRDefault="00CF4013"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nepredstaví nový výrobok pre trh</w:t>
            </w:r>
          </w:p>
        </w:tc>
      </w:tr>
      <w:tr w:rsidR="00CF4013" w:rsidRPr="00BA3C98" w14:paraId="30F8D852" w14:textId="77777777" w:rsidTr="008B5CD7">
        <w:trPr>
          <w:trHeight w:val="1537"/>
        </w:trPr>
        <w:tc>
          <w:tcPr>
            <w:tcW w:w="209" w:type="pct"/>
            <w:vMerge/>
            <w:tcBorders>
              <w:left w:val="single" w:sz="4" w:space="0" w:color="auto"/>
              <w:bottom w:val="single" w:sz="4" w:space="0" w:color="auto"/>
              <w:right w:val="single" w:sz="4" w:space="0" w:color="auto"/>
            </w:tcBorders>
            <w:vAlign w:val="center"/>
          </w:tcPr>
          <w:p w14:paraId="4EACFC31"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D53C5F5" w14:textId="77777777" w:rsidR="00CF4013" w:rsidRPr="00BA3C98" w:rsidRDefault="00CF4013" w:rsidP="00CF4013">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71DE1FE4"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17A7080" w14:textId="77777777" w:rsidR="00CF4013" w:rsidRPr="00BA3C98" w:rsidRDefault="00CF4013" w:rsidP="00CF4013">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013AD651" w14:textId="08765E65" w:rsidR="00CF4013" w:rsidRPr="00BA3C98" w:rsidRDefault="00CF4013" w:rsidP="00CF4013">
            <w:pPr>
              <w:widowControl w:val="0"/>
              <w:jc w:val="center"/>
              <w:rPr>
                <w:rFonts w:asciiTheme="minorHAnsi"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4 body</w:t>
            </w:r>
          </w:p>
        </w:tc>
        <w:tc>
          <w:tcPr>
            <w:tcW w:w="1558" w:type="pct"/>
            <w:tcBorders>
              <w:left w:val="single" w:sz="4" w:space="0" w:color="auto"/>
              <w:bottom w:val="single" w:sz="4" w:space="0" w:color="auto"/>
              <w:right w:val="single" w:sz="4" w:space="0" w:color="auto"/>
            </w:tcBorders>
            <w:vAlign w:val="center"/>
          </w:tcPr>
          <w:p w14:paraId="493C7F9F" w14:textId="14F72C01"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predstaví nový výrobok pre trh</w:t>
            </w:r>
          </w:p>
        </w:tc>
      </w:tr>
      <w:tr w:rsidR="00CF4013" w:rsidRPr="00BA3C98" w14:paraId="38C64911"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8DEDE9" w14:textId="77777777" w:rsidR="00CF4013" w:rsidRPr="00BA3C98" w:rsidRDefault="00CF4013" w:rsidP="00CF4013">
            <w:pPr>
              <w:widowControl w:val="0"/>
              <w:spacing w:line="269" w:lineRule="exact"/>
              <w:ind w:right="2"/>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2.</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ECCECD" w14:textId="77777777" w:rsidR="00CF4013" w:rsidRPr="00BA3C98" w:rsidRDefault="00CF4013" w:rsidP="00CF4013">
            <w:pPr>
              <w:rPr>
                <w:rFonts w:asciiTheme="minorHAnsi" w:eastAsia="Helvetica" w:hAnsiTheme="minorHAnsi" w:cstheme="minorHAnsi"/>
                <w:color w:val="000000" w:themeColor="text1"/>
                <w:sz w:val="20"/>
                <w:szCs w:val="20"/>
              </w:rPr>
            </w:pPr>
            <w:r w:rsidRPr="00BA3C98">
              <w:rPr>
                <w:rFonts w:asciiTheme="minorHAnsi" w:hAnsiTheme="minorHAnsi" w:cstheme="minorHAnsi"/>
                <w:b/>
                <w:bCs/>
                <w:color w:val="000000" w:themeColor="text1"/>
                <w:sz w:val="20"/>
                <w:szCs w:val="20"/>
              </w:rPr>
              <w:t>Navrhovaný spôsob realizácie projektu</w:t>
            </w:r>
          </w:p>
        </w:tc>
      </w:tr>
      <w:tr w:rsidR="00CF4013" w:rsidRPr="00BA3C98" w14:paraId="7A8CB3AD" w14:textId="77777777" w:rsidTr="00DE148F">
        <w:trPr>
          <w:trHeight w:val="708"/>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38A5A722" w14:textId="6605AD3E"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2.1</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46099F10" w14:textId="0F82FC3F"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Vhodnosť a prepojenosť navrhovaných aktivít projektu vo vzťahu k východiskovej situácii a k stanoveným cieľom projektu</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580B8954"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w:t>
            </w:r>
          </w:p>
          <w:p w14:paraId="4DA03FEB"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p>
          <w:p w14:paraId="17C10380" w14:textId="77777777" w:rsidR="00CF4013" w:rsidRPr="00BA3C98" w:rsidRDefault="00CF4013" w:rsidP="00CF4013">
            <w:pPr>
              <w:pStyle w:val="Odsekzoznamu"/>
              <w:numPr>
                <w:ilvl w:val="0"/>
                <w:numId w:val="33"/>
              </w:numPr>
              <w:spacing w:after="0"/>
              <w:ind w:left="466"/>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či aktivity nadväzujú na východiskovú situáciu,</w:t>
            </w:r>
          </w:p>
          <w:p w14:paraId="62AFF2E8" w14:textId="77777777" w:rsidR="00CF4013" w:rsidRPr="00BA3C98" w:rsidRDefault="00CF4013" w:rsidP="00CF4013">
            <w:pPr>
              <w:pStyle w:val="Odsekzoznamu"/>
              <w:numPr>
                <w:ilvl w:val="0"/>
                <w:numId w:val="33"/>
              </w:numPr>
              <w:spacing w:after="0"/>
              <w:ind w:left="466"/>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či sú dostatočne zrozumiteľné a je zrejmé, čo chce žiadateľ dosiahnuť,</w:t>
            </w:r>
          </w:p>
          <w:p w14:paraId="7A280F3C" w14:textId="13068AF8"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či aktivity napĺňajú povinné merateľné ukazovatele.</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6DDD7C9C" w14:textId="3F671EF7"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65026AC6" w14:textId="024216AC" w:rsidR="00CF4013" w:rsidRPr="00BA3C98" w:rsidRDefault="00CF4013" w:rsidP="00CF4013">
            <w:pPr>
              <w:jc w:val="cente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bottom w:val="single" w:sz="4" w:space="0" w:color="auto"/>
              <w:right w:val="single" w:sz="4" w:space="0" w:color="auto"/>
            </w:tcBorders>
            <w:vAlign w:val="center"/>
          </w:tcPr>
          <w:p w14:paraId="28C722BF" w14:textId="3C6C6E4B" w:rsidR="00CF4013" w:rsidRPr="00BA3C98" w:rsidRDefault="00CF4013" w:rsidP="00BA3C98">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Všetky hlavné aktivity projektu sú odôvodnené z pohľadu východiskovej situácie, sú zrozumiteľne definované a ich realizáciou sa dosiahnu plánované ciele projektu.</w:t>
            </w:r>
          </w:p>
        </w:tc>
      </w:tr>
      <w:tr w:rsidR="00CF4013" w:rsidRPr="00BA3C98" w14:paraId="0FCF77B2" w14:textId="77777777" w:rsidTr="00DE148F">
        <w:trPr>
          <w:trHeight w:val="975"/>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02D60031" w14:textId="77777777" w:rsidR="00CF4013" w:rsidRPr="00BA3C98" w:rsidRDefault="00CF4013" w:rsidP="00CF4013">
            <w:pPr>
              <w:jc w:val="center"/>
              <w:rPr>
                <w:rFonts w:asciiTheme="minorHAnsi" w:hAnsiTheme="minorHAnsi" w:cstheme="minorHAnsi"/>
                <w:b/>
                <w:bCs/>
                <w:color w:val="000000" w:themeColor="text1"/>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14:paraId="66D21384"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2443A63E" w14:textId="77777777" w:rsidR="00CF4013" w:rsidRPr="00BA3C98" w:rsidRDefault="00CF4013" w:rsidP="00CF4013">
            <w:pPr>
              <w:rPr>
                <w:rFonts w:asciiTheme="minorHAnsi" w:hAnsiTheme="minorHAnsi" w:cstheme="minorHAnsi"/>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524D6998" w14:textId="77777777" w:rsidR="00CF4013" w:rsidRPr="00BA3C98" w:rsidRDefault="00CF4013" w:rsidP="00CF4013">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7ED8DA96" w14:textId="5CB4979E" w:rsidR="00CF4013" w:rsidRPr="00BA3C98" w:rsidRDefault="00CF4013" w:rsidP="00CF4013">
            <w:pPr>
              <w:jc w:val="cente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60469BAF" w14:textId="172974F9" w:rsidR="00CF4013" w:rsidRPr="00BA3C98" w:rsidRDefault="00CF4013" w:rsidP="00BA3C98">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Minimálne jedna z hlavných aktivít projektu nie je odôvodnená z pohľadu východiskovej situácie a potrieb žiadateľa, nenapĺňa merateľný ukazovateľ opatrenia, resp. projekt neobsahuje aktivity, ktoré sú nevyhnutné pre jeho realizáciu. Zistené nedostatky sú závažného charakteru.</w:t>
            </w:r>
          </w:p>
        </w:tc>
      </w:tr>
      <w:tr w:rsidR="00CF4013" w:rsidRPr="00BA3C98" w14:paraId="02B137A0" w14:textId="77777777" w:rsidTr="00867DA7">
        <w:trPr>
          <w:trHeight w:val="1103"/>
        </w:trPr>
        <w:tc>
          <w:tcPr>
            <w:tcW w:w="209" w:type="pct"/>
            <w:vMerge w:val="restart"/>
            <w:tcBorders>
              <w:top w:val="single" w:sz="4" w:space="0" w:color="auto"/>
              <w:left w:val="single" w:sz="4" w:space="0" w:color="auto"/>
              <w:right w:val="single" w:sz="4" w:space="0" w:color="auto"/>
            </w:tcBorders>
            <w:vAlign w:val="center"/>
          </w:tcPr>
          <w:p w14:paraId="05477529" w14:textId="7F925761"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2.2</w:t>
            </w:r>
          </w:p>
        </w:tc>
        <w:tc>
          <w:tcPr>
            <w:tcW w:w="765" w:type="pct"/>
            <w:vMerge w:val="restart"/>
            <w:tcBorders>
              <w:top w:val="single" w:sz="4" w:space="0" w:color="auto"/>
              <w:left w:val="single" w:sz="4" w:space="0" w:color="auto"/>
              <w:right w:val="single" w:sz="4" w:space="0" w:color="auto"/>
            </w:tcBorders>
            <w:vAlign w:val="center"/>
          </w:tcPr>
          <w:p w14:paraId="27E09170" w14:textId="77777777" w:rsidR="00CF4013" w:rsidRPr="00BA3C98" w:rsidRDefault="00CF4013" w:rsidP="00CF4013">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zohľadňuje miestne špecifiká</w:t>
            </w:r>
          </w:p>
          <w:p w14:paraId="21664B23"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1B549CC1"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Posudzuje sa na základe žiadateľom poskytnutých informácií o realizácii projektu.</w:t>
            </w:r>
          </w:p>
          <w:p w14:paraId="180E5B40"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p>
          <w:p w14:paraId="79CF767F"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xml:space="preserve">Miestne špecifiká sú: </w:t>
            </w:r>
          </w:p>
          <w:p w14:paraId="2701D495"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•charakteristický ráz územia</w:t>
            </w:r>
          </w:p>
          <w:p w14:paraId="0C452815"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kultúrny a historický ráz územia</w:t>
            </w:r>
          </w:p>
          <w:p w14:paraId="541F59D6"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miestne zvyky, gastronómia</w:t>
            </w:r>
          </w:p>
          <w:p w14:paraId="6C5D3BC1" w14:textId="51C64706"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 miestna architektúra a pod.</w:t>
            </w:r>
          </w:p>
        </w:tc>
        <w:tc>
          <w:tcPr>
            <w:tcW w:w="497" w:type="pct"/>
            <w:vMerge w:val="restart"/>
            <w:tcBorders>
              <w:top w:val="single" w:sz="4" w:space="0" w:color="auto"/>
              <w:left w:val="single" w:sz="4" w:space="0" w:color="auto"/>
              <w:right w:val="single" w:sz="4" w:space="0" w:color="auto"/>
            </w:tcBorders>
            <w:vAlign w:val="center"/>
          </w:tcPr>
          <w:p w14:paraId="4FCA443D" w14:textId="35F3A4E7"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1DA8AC02" w14:textId="0FC870D3" w:rsidR="00CF4013" w:rsidRPr="00BA3C98" w:rsidRDefault="00CF4013" w:rsidP="00CF4013">
            <w:pPr>
              <w:jc w:val="cente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6ADB8604" w14:textId="179D1098" w:rsidR="00CF4013" w:rsidRPr="00BA3C98" w:rsidRDefault="00CF4013" w:rsidP="00CF4013">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nie</w:t>
            </w:r>
          </w:p>
        </w:tc>
      </w:tr>
      <w:tr w:rsidR="00CF4013" w:rsidRPr="00BA3C98" w14:paraId="7D0F1179" w14:textId="77777777" w:rsidTr="00867DA7">
        <w:trPr>
          <w:trHeight w:val="1102"/>
        </w:trPr>
        <w:tc>
          <w:tcPr>
            <w:tcW w:w="209" w:type="pct"/>
            <w:vMerge/>
            <w:tcBorders>
              <w:left w:val="single" w:sz="4" w:space="0" w:color="auto"/>
              <w:bottom w:val="single" w:sz="4" w:space="0" w:color="auto"/>
              <w:right w:val="single" w:sz="4" w:space="0" w:color="auto"/>
            </w:tcBorders>
            <w:vAlign w:val="center"/>
          </w:tcPr>
          <w:p w14:paraId="26B96578"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1766C22" w14:textId="77777777" w:rsidR="00CF4013" w:rsidRPr="00BA3C98" w:rsidRDefault="00CF4013" w:rsidP="00CF4013">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271F2F64"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269DD67" w14:textId="77777777" w:rsidR="00CF4013" w:rsidRPr="00BA3C98" w:rsidRDefault="00CF4013" w:rsidP="00CF4013">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25F9C98" w14:textId="7A61EF0D" w:rsidR="00CF4013" w:rsidRPr="00BA3C98" w:rsidRDefault="00CF4013" w:rsidP="00CF4013">
            <w:pPr>
              <w:jc w:val="cente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2 body</w:t>
            </w:r>
          </w:p>
        </w:tc>
        <w:tc>
          <w:tcPr>
            <w:tcW w:w="1558" w:type="pct"/>
            <w:tcBorders>
              <w:left w:val="single" w:sz="4" w:space="0" w:color="auto"/>
              <w:bottom w:val="single" w:sz="4" w:space="0" w:color="auto"/>
              <w:right w:val="single" w:sz="4" w:space="0" w:color="auto"/>
            </w:tcBorders>
            <w:vAlign w:val="center"/>
          </w:tcPr>
          <w:p w14:paraId="09076DE1" w14:textId="1A1CC8C6" w:rsidR="00CF4013" w:rsidRPr="00BA3C98" w:rsidRDefault="00CF4013" w:rsidP="00CF4013">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áno</w:t>
            </w:r>
          </w:p>
        </w:tc>
      </w:tr>
      <w:tr w:rsidR="00CF4013" w:rsidRPr="00BA3C98" w14:paraId="6823F141"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2FA974" w14:textId="77777777" w:rsidR="00CF4013" w:rsidRPr="00BA3C98" w:rsidRDefault="00CF4013" w:rsidP="00CF4013">
            <w:pPr>
              <w:widowControl w:val="0"/>
              <w:spacing w:line="269" w:lineRule="exact"/>
              <w:ind w:right="2"/>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3.</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848D0D" w14:textId="77777777" w:rsidR="00CF4013" w:rsidRPr="00BA3C98" w:rsidRDefault="00CF4013" w:rsidP="00CF4013">
            <w:pPr>
              <w:widowControl w:val="0"/>
              <w:spacing w:line="269" w:lineRule="exact"/>
              <w:ind w:right="2"/>
              <w:rPr>
                <w:rFonts w:asciiTheme="minorHAnsi" w:hAnsiTheme="minorHAnsi" w:cstheme="minorHAnsi"/>
                <w:b/>
                <w:bCs/>
                <w:color w:val="000000" w:themeColor="text1"/>
                <w:sz w:val="20"/>
                <w:szCs w:val="20"/>
                <w:u w:color="000000"/>
              </w:rPr>
            </w:pPr>
            <w:r w:rsidRPr="00BA3C98">
              <w:rPr>
                <w:rFonts w:asciiTheme="minorHAnsi" w:hAnsiTheme="minorHAnsi" w:cstheme="minorHAnsi"/>
                <w:b/>
                <w:color w:val="000000" w:themeColor="text1"/>
                <w:sz w:val="20"/>
                <w:szCs w:val="20"/>
                <w:u w:color="000000"/>
              </w:rPr>
              <w:t>Administratívna a prevádzková kapacita žiadateľa</w:t>
            </w:r>
          </w:p>
        </w:tc>
      </w:tr>
      <w:tr w:rsidR="00CF4013" w:rsidRPr="00BA3C98" w14:paraId="236D78E4" w14:textId="77777777" w:rsidTr="0015537C">
        <w:trPr>
          <w:trHeight w:val="428"/>
        </w:trPr>
        <w:tc>
          <w:tcPr>
            <w:tcW w:w="209" w:type="pct"/>
            <w:vMerge w:val="restart"/>
            <w:tcBorders>
              <w:top w:val="single" w:sz="4" w:space="0" w:color="auto"/>
              <w:left w:val="single" w:sz="4" w:space="0" w:color="auto"/>
              <w:right w:val="single" w:sz="4" w:space="0" w:color="auto"/>
            </w:tcBorders>
            <w:vAlign w:val="center"/>
          </w:tcPr>
          <w:p w14:paraId="0F61AA81" w14:textId="7D4F92D2"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3.1</w:t>
            </w:r>
          </w:p>
        </w:tc>
        <w:tc>
          <w:tcPr>
            <w:tcW w:w="765" w:type="pct"/>
            <w:vMerge w:val="restart"/>
            <w:tcBorders>
              <w:top w:val="single" w:sz="4" w:space="0" w:color="auto"/>
              <w:left w:val="single" w:sz="4" w:space="0" w:color="auto"/>
              <w:right w:val="single" w:sz="4" w:space="0" w:color="auto"/>
            </w:tcBorders>
            <w:vAlign w:val="center"/>
          </w:tcPr>
          <w:p w14:paraId="49C27552"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Posúdenie prevádzkovej a technickej udržateľnosti projektu</w:t>
            </w:r>
          </w:p>
          <w:p w14:paraId="30D6C971" w14:textId="54F45B6F" w:rsidR="00CF4013" w:rsidRPr="00BA3C98" w:rsidRDefault="00CF4013" w:rsidP="00CF4013">
            <w:pPr>
              <w:rPr>
                <w:rFonts w:asciiTheme="minorHAnsi"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3AFABED4" w14:textId="441BAD8B"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Posudzuje sa kapacita žiadateľa na zabezpečenie udržateľnosti výstupov projektu po realizácii projektu (podľa relevantnosti): zabezpečenie technického zázemia, administratívnych kapacít, zrealizovaných služieb a pod.</w:t>
            </w:r>
          </w:p>
        </w:tc>
        <w:tc>
          <w:tcPr>
            <w:tcW w:w="497" w:type="pct"/>
            <w:vMerge w:val="restart"/>
            <w:tcBorders>
              <w:top w:val="single" w:sz="4" w:space="0" w:color="auto"/>
              <w:left w:val="single" w:sz="4" w:space="0" w:color="auto"/>
              <w:right w:val="single" w:sz="4" w:space="0" w:color="auto"/>
            </w:tcBorders>
            <w:vAlign w:val="center"/>
          </w:tcPr>
          <w:p w14:paraId="5F9D7CC6"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29B18902"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66E07950"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6CF14788"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0BEB4C6D"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4A9464DE" w14:textId="7F521B39" w:rsidR="00CF4013" w:rsidRPr="00BA3C98" w:rsidRDefault="00CF4013" w:rsidP="00CF4013">
            <w:pPr>
              <w:widowControl w:val="0"/>
              <w:jc w:val="center"/>
              <w:rPr>
                <w:rFonts w:asciiTheme="minorHAnsi" w:eastAsia="Helvetica"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39EE684C" w14:textId="73EDE545"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0A2408AD" w14:textId="088182E1" w:rsidR="00CF4013" w:rsidRPr="00BA3C98" w:rsidRDefault="00CF4013" w:rsidP="009E095D">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nedokáže zabezpečiť potrebné technické zázemie alebo administratívne kapacity, legislatívne prostredie (analogicky podľa typu projektu) s cieľom zabezpečenia udržateľnosti výstupov/výsledkov projektu po ukončení realizácie jeho aktivít. Žiadateľ nevyhodnotil možné riziká udržateľnosti projektu vrátane spôsobu ich predchádzania a ich manažmentu.</w:t>
            </w:r>
          </w:p>
        </w:tc>
      </w:tr>
      <w:tr w:rsidR="00CF4013" w:rsidRPr="00BA3C98" w14:paraId="158B1B33" w14:textId="77777777" w:rsidTr="0015537C">
        <w:trPr>
          <w:trHeight w:val="427"/>
        </w:trPr>
        <w:tc>
          <w:tcPr>
            <w:tcW w:w="209" w:type="pct"/>
            <w:vMerge/>
            <w:tcBorders>
              <w:left w:val="single" w:sz="4" w:space="0" w:color="auto"/>
              <w:right w:val="single" w:sz="4" w:space="0" w:color="auto"/>
            </w:tcBorders>
            <w:vAlign w:val="center"/>
          </w:tcPr>
          <w:p w14:paraId="5EF0CFEF"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right w:val="single" w:sz="4" w:space="0" w:color="auto"/>
            </w:tcBorders>
            <w:vAlign w:val="center"/>
          </w:tcPr>
          <w:p w14:paraId="5765EF58"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tcBorders>
              <w:left w:val="single" w:sz="4" w:space="0" w:color="auto"/>
              <w:right w:val="single" w:sz="4" w:space="0" w:color="auto"/>
            </w:tcBorders>
            <w:vAlign w:val="center"/>
          </w:tcPr>
          <w:p w14:paraId="7C9BF5E8" w14:textId="77777777" w:rsidR="00CF4013" w:rsidRPr="00BA3C98" w:rsidRDefault="00CF4013" w:rsidP="00CF4013">
            <w:pPr>
              <w:rPr>
                <w:rFonts w:asciiTheme="minorHAnsi" w:hAnsiTheme="minorHAnsi" w:cstheme="minorHAnsi"/>
                <w:color w:val="000000" w:themeColor="text1"/>
                <w:sz w:val="20"/>
                <w:szCs w:val="20"/>
              </w:rPr>
            </w:pPr>
          </w:p>
        </w:tc>
        <w:tc>
          <w:tcPr>
            <w:tcW w:w="497" w:type="pct"/>
            <w:vMerge/>
            <w:tcBorders>
              <w:left w:val="single" w:sz="4" w:space="0" w:color="auto"/>
              <w:right w:val="single" w:sz="4" w:space="0" w:color="auto"/>
            </w:tcBorders>
            <w:vAlign w:val="center"/>
          </w:tcPr>
          <w:p w14:paraId="0635B78D" w14:textId="77777777" w:rsidR="00CF4013" w:rsidRPr="00BA3C98" w:rsidRDefault="00CF4013" w:rsidP="00CF4013">
            <w:pPr>
              <w:widowControl w:val="0"/>
              <w:jc w:val="center"/>
              <w:rPr>
                <w:rFonts w:asciiTheme="minorHAnsi" w:eastAsia="Helvetica" w:hAnsiTheme="minorHAnsi" w:cstheme="minorHAnsi"/>
                <w:color w:val="000000" w:themeColor="text1"/>
                <w:sz w:val="20"/>
                <w:szCs w:val="20"/>
                <w:u w:color="000000"/>
              </w:rPr>
            </w:pPr>
          </w:p>
        </w:tc>
        <w:tc>
          <w:tcPr>
            <w:tcW w:w="465" w:type="pct"/>
            <w:tcBorders>
              <w:top w:val="single" w:sz="4" w:space="0" w:color="auto"/>
              <w:left w:val="single" w:sz="4" w:space="0" w:color="auto"/>
              <w:bottom w:val="single" w:sz="4" w:space="0" w:color="auto"/>
              <w:right w:val="single" w:sz="4" w:space="0" w:color="auto"/>
            </w:tcBorders>
            <w:vAlign w:val="center"/>
          </w:tcPr>
          <w:p w14:paraId="55CF4FD9" w14:textId="6B869A1F"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2 body</w:t>
            </w:r>
          </w:p>
        </w:tc>
        <w:tc>
          <w:tcPr>
            <w:tcW w:w="1558" w:type="pct"/>
            <w:tcBorders>
              <w:left w:val="single" w:sz="4" w:space="0" w:color="auto"/>
              <w:bottom w:val="single" w:sz="4" w:space="0" w:color="auto"/>
              <w:right w:val="single" w:sz="4" w:space="0" w:color="auto"/>
            </w:tcBorders>
            <w:vAlign w:val="center"/>
          </w:tcPr>
          <w:p w14:paraId="0D371772" w14:textId="25D393CB" w:rsidR="00CF4013" w:rsidRPr="00BA3C98" w:rsidRDefault="00CF4013" w:rsidP="00CF4013">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 Žiadateľ dokáže zabezpečiť potrebné technické zázemie alebo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F4013" w:rsidRPr="00BA3C98" w14:paraId="17ED5E9E"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0D9E45" w14:textId="77777777" w:rsidR="00CF4013" w:rsidRPr="00BA3C98" w:rsidRDefault="00CF4013" w:rsidP="00CF4013">
            <w:pPr>
              <w:widowControl w:val="0"/>
              <w:spacing w:line="269" w:lineRule="exact"/>
              <w:ind w:right="2"/>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lastRenderedPageBreak/>
              <w:t>4.</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DA345" w14:textId="77777777" w:rsidR="00CF4013" w:rsidRPr="00BA3C98" w:rsidRDefault="00CF4013" w:rsidP="00CF4013">
            <w:pPr>
              <w:widowControl w:val="0"/>
              <w:spacing w:line="269" w:lineRule="exact"/>
              <w:ind w:right="2"/>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Finančná a ekonomická stránka projektu</w:t>
            </w:r>
          </w:p>
        </w:tc>
      </w:tr>
      <w:tr w:rsidR="000F396F" w:rsidRPr="00BA3C98" w14:paraId="6263F725" w14:textId="77777777" w:rsidTr="00C10BE6">
        <w:trPr>
          <w:trHeight w:val="428"/>
        </w:trPr>
        <w:tc>
          <w:tcPr>
            <w:tcW w:w="209" w:type="pct"/>
            <w:vMerge w:val="restart"/>
            <w:tcBorders>
              <w:top w:val="single" w:sz="4" w:space="0" w:color="auto"/>
              <w:left w:val="single" w:sz="4" w:space="0" w:color="auto"/>
              <w:right w:val="single" w:sz="4" w:space="0" w:color="auto"/>
            </w:tcBorders>
            <w:vAlign w:val="center"/>
          </w:tcPr>
          <w:p w14:paraId="49CA1DD2" w14:textId="704D7532"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u w:color="000000"/>
              </w:rPr>
              <w:t>4.1</w:t>
            </w:r>
          </w:p>
        </w:tc>
        <w:tc>
          <w:tcPr>
            <w:tcW w:w="765" w:type="pct"/>
            <w:vMerge w:val="restart"/>
            <w:tcBorders>
              <w:top w:val="single" w:sz="4" w:space="0" w:color="auto"/>
              <w:left w:val="single" w:sz="4" w:space="0" w:color="auto"/>
              <w:right w:val="single" w:sz="4" w:space="0" w:color="auto"/>
            </w:tcBorders>
            <w:vAlign w:val="center"/>
          </w:tcPr>
          <w:p w14:paraId="6695F254"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Finančná udržateľnosť</w:t>
            </w:r>
          </w:p>
          <w:p w14:paraId="69E6E11F" w14:textId="217E6166"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projektu</w:t>
            </w:r>
          </w:p>
        </w:tc>
        <w:tc>
          <w:tcPr>
            <w:tcW w:w="1506" w:type="pct"/>
            <w:vMerge w:val="restart"/>
            <w:tcBorders>
              <w:top w:val="single" w:sz="4" w:space="0" w:color="auto"/>
              <w:left w:val="single" w:sz="4" w:space="0" w:color="auto"/>
              <w:right w:val="single" w:sz="4" w:space="0" w:color="auto"/>
            </w:tcBorders>
            <w:vAlign w:val="center"/>
          </w:tcPr>
          <w:p w14:paraId="59574850" w14:textId="07A817BB" w:rsidR="000F396F" w:rsidRPr="00BA3C98" w:rsidRDefault="000F396F" w:rsidP="009E095D">
            <w:pPr>
              <w:widowControl w:val="0"/>
              <w:jc w:val="both"/>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Posudzuje sa zabezpečenie udržateľnosti projektu,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finančného krytia prevádzky projektu počas celého obdobia udržateľnosti projektu prostredníctvom finančnej analýzy projektu.</w:t>
            </w:r>
          </w:p>
        </w:tc>
        <w:tc>
          <w:tcPr>
            <w:tcW w:w="497" w:type="pct"/>
            <w:vMerge w:val="restart"/>
            <w:tcBorders>
              <w:top w:val="single" w:sz="4" w:space="0" w:color="auto"/>
              <w:left w:val="single" w:sz="4" w:space="0" w:color="auto"/>
              <w:right w:val="single" w:sz="4" w:space="0" w:color="auto"/>
            </w:tcBorders>
            <w:vAlign w:val="center"/>
          </w:tcPr>
          <w:p w14:paraId="047E0E0A" w14:textId="197E8F0C"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2ED5B77" w14:textId="27428A70"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áno</w:t>
            </w:r>
          </w:p>
        </w:tc>
        <w:tc>
          <w:tcPr>
            <w:tcW w:w="1558" w:type="pct"/>
            <w:tcBorders>
              <w:top w:val="single" w:sz="4" w:space="0" w:color="auto"/>
              <w:left w:val="single" w:sz="4" w:space="0" w:color="auto"/>
              <w:right w:val="single" w:sz="4" w:space="0" w:color="auto"/>
            </w:tcBorders>
            <w:vAlign w:val="center"/>
          </w:tcPr>
          <w:p w14:paraId="16DAC929" w14:textId="3EC5C4AD"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Finančná udržateľnosť je zabezpečená.</w:t>
            </w:r>
          </w:p>
        </w:tc>
      </w:tr>
      <w:tr w:rsidR="000F396F" w:rsidRPr="00BA3C98" w14:paraId="0D9AAE68" w14:textId="77777777" w:rsidTr="00C10BE6">
        <w:trPr>
          <w:trHeight w:val="427"/>
        </w:trPr>
        <w:tc>
          <w:tcPr>
            <w:tcW w:w="209" w:type="pct"/>
            <w:vMerge/>
            <w:tcBorders>
              <w:left w:val="single" w:sz="4" w:space="0" w:color="auto"/>
              <w:bottom w:val="single" w:sz="4" w:space="0" w:color="auto"/>
              <w:right w:val="single" w:sz="4" w:space="0" w:color="auto"/>
            </w:tcBorders>
            <w:vAlign w:val="center"/>
          </w:tcPr>
          <w:p w14:paraId="63BA99AD"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bottom w:val="single" w:sz="4" w:space="0" w:color="auto"/>
              <w:right w:val="single" w:sz="4" w:space="0" w:color="auto"/>
            </w:tcBorders>
            <w:vAlign w:val="center"/>
          </w:tcPr>
          <w:p w14:paraId="08A67744"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bottom w:val="single" w:sz="4" w:space="0" w:color="auto"/>
              <w:right w:val="single" w:sz="4" w:space="0" w:color="auto"/>
            </w:tcBorders>
            <w:vAlign w:val="center"/>
          </w:tcPr>
          <w:p w14:paraId="753A1104"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bottom w:val="single" w:sz="4" w:space="0" w:color="auto"/>
              <w:right w:val="single" w:sz="4" w:space="0" w:color="auto"/>
            </w:tcBorders>
            <w:vAlign w:val="center"/>
          </w:tcPr>
          <w:p w14:paraId="4FABB1D3"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08D1D0BC" w14:textId="44170075"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nie</w:t>
            </w:r>
          </w:p>
        </w:tc>
        <w:tc>
          <w:tcPr>
            <w:tcW w:w="1558" w:type="pct"/>
            <w:tcBorders>
              <w:left w:val="single" w:sz="4" w:space="0" w:color="auto"/>
              <w:bottom w:val="single" w:sz="4" w:space="0" w:color="auto"/>
              <w:right w:val="single" w:sz="4" w:space="0" w:color="auto"/>
            </w:tcBorders>
            <w:vAlign w:val="center"/>
          </w:tcPr>
          <w:p w14:paraId="7441710B" w14:textId="417959A7"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Finančná udržateľnosť nie je zabezpečená.</w:t>
            </w:r>
          </w:p>
        </w:tc>
      </w:tr>
      <w:tr w:rsidR="000F396F" w:rsidRPr="00BA3C98" w14:paraId="7336944B" w14:textId="77777777" w:rsidTr="009E095D">
        <w:trPr>
          <w:trHeight w:val="839"/>
        </w:trPr>
        <w:tc>
          <w:tcPr>
            <w:tcW w:w="209" w:type="pct"/>
            <w:vMerge w:val="restart"/>
            <w:tcBorders>
              <w:top w:val="single" w:sz="4" w:space="0" w:color="auto"/>
              <w:left w:val="single" w:sz="4" w:space="0" w:color="auto"/>
              <w:right w:val="single" w:sz="4" w:space="0" w:color="auto"/>
            </w:tcBorders>
            <w:vAlign w:val="center"/>
          </w:tcPr>
          <w:p w14:paraId="407A33C3" w14:textId="0CCED096"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u w:color="000000"/>
              </w:rPr>
              <w:t>4.2</w:t>
            </w:r>
          </w:p>
        </w:tc>
        <w:tc>
          <w:tcPr>
            <w:tcW w:w="765" w:type="pct"/>
            <w:vMerge w:val="restart"/>
            <w:tcBorders>
              <w:top w:val="single" w:sz="4" w:space="0" w:color="auto"/>
              <w:left w:val="single" w:sz="4" w:space="0" w:color="auto"/>
              <w:right w:val="single" w:sz="4" w:space="0" w:color="auto"/>
            </w:tcBorders>
            <w:vAlign w:val="center"/>
          </w:tcPr>
          <w:p w14:paraId="7524BBB8"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Finančná</w:t>
            </w:r>
          </w:p>
          <w:p w14:paraId="1D4268A6"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charakteristika</w:t>
            </w:r>
          </w:p>
          <w:p w14:paraId="2B20A0B9" w14:textId="17B563E0"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žiadateľa</w:t>
            </w:r>
          </w:p>
        </w:tc>
        <w:tc>
          <w:tcPr>
            <w:tcW w:w="1506" w:type="pct"/>
            <w:vMerge w:val="restart"/>
            <w:tcBorders>
              <w:top w:val="single" w:sz="4" w:space="0" w:color="auto"/>
              <w:left w:val="single" w:sz="4" w:space="0" w:color="auto"/>
              <w:right w:val="single" w:sz="4" w:space="0" w:color="auto"/>
            </w:tcBorders>
            <w:vAlign w:val="center"/>
          </w:tcPr>
          <w:p w14:paraId="24C54B5D"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finančná situácia/stabilita užívateľa, a to podľa vypočítaných hodnôt ukazovateľov vychádzajúc z účtovnej závierky užívateľa.</w:t>
            </w:r>
          </w:p>
          <w:p w14:paraId="3FE8F119"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p>
          <w:p w14:paraId="66761C67"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verejného sektora sa komplexne posudzujú ukazovatele likvidity a ukazovatele zadlženosti.</w:t>
            </w:r>
          </w:p>
          <w:p w14:paraId="1DC2ADBB" w14:textId="5A08D27F" w:rsidR="000F396F" w:rsidRPr="009E095D" w:rsidRDefault="000F396F" w:rsidP="009E095D">
            <w:pPr>
              <w:widowControl w:val="0"/>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súkromného sektora sa finančné zdravie posúdi na základe modelu hodnotenia firmy tzv. Altmanov index.</w:t>
            </w:r>
          </w:p>
        </w:tc>
        <w:tc>
          <w:tcPr>
            <w:tcW w:w="497" w:type="pct"/>
            <w:vMerge w:val="restart"/>
            <w:tcBorders>
              <w:top w:val="single" w:sz="4" w:space="0" w:color="auto"/>
              <w:left w:val="single" w:sz="4" w:space="0" w:color="auto"/>
              <w:right w:val="single" w:sz="4" w:space="0" w:color="auto"/>
            </w:tcBorders>
            <w:vAlign w:val="center"/>
          </w:tcPr>
          <w:p w14:paraId="508F8E36" w14:textId="34BD070F"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right w:val="single" w:sz="4" w:space="0" w:color="auto"/>
            </w:tcBorders>
            <w:vAlign w:val="center"/>
          </w:tcPr>
          <w:p w14:paraId="2E4F9F0F" w14:textId="28463351"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1</w:t>
            </w:r>
            <w:r w:rsidR="000F396F" w:rsidRPr="00BA3C98">
              <w:rPr>
                <w:rFonts w:asciiTheme="minorHAnsi" w:eastAsia="Times New Roman" w:hAnsiTheme="minorHAnsi" w:cstheme="minorHAnsi"/>
                <w:sz w:val="20"/>
                <w:szCs w:val="20"/>
                <w:lang w:eastAsia="sk-SK"/>
              </w:rPr>
              <w:t xml:space="preserve"> bod</w:t>
            </w:r>
          </w:p>
        </w:tc>
        <w:tc>
          <w:tcPr>
            <w:tcW w:w="1558" w:type="pct"/>
            <w:tcBorders>
              <w:top w:val="single" w:sz="4" w:space="0" w:color="auto"/>
              <w:left w:val="single" w:sz="4" w:space="0" w:color="auto"/>
              <w:right w:val="single" w:sz="4" w:space="0" w:color="auto"/>
            </w:tcBorders>
            <w:vAlign w:val="center"/>
          </w:tcPr>
          <w:p w14:paraId="3F95DC70" w14:textId="59C06082"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nepriaznivou finančnou situáciou</w:t>
            </w:r>
          </w:p>
        </w:tc>
      </w:tr>
      <w:tr w:rsidR="000F396F" w:rsidRPr="00BA3C98" w14:paraId="03B357BE" w14:textId="77777777" w:rsidTr="009E095D">
        <w:trPr>
          <w:trHeight w:val="851"/>
        </w:trPr>
        <w:tc>
          <w:tcPr>
            <w:tcW w:w="209" w:type="pct"/>
            <w:vMerge/>
            <w:tcBorders>
              <w:left w:val="single" w:sz="4" w:space="0" w:color="auto"/>
              <w:right w:val="single" w:sz="4" w:space="0" w:color="auto"/>
            </w:tcBorders>
            <w:vAlign w:val="center"/>
          </w:tcPr>
          <w:p w14:paraId="2EF652F5"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right w:val="single" w:sz="4" w:space="0" w:color="auto"/>
            </w:tcBorders>
            <w:vAlign w:val="center"/>
          </w:tcPr>
          <w:p w14:paraId="3AD95BE4"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right w:val="single" w:sz="4" w:space="0" w:color="auto"/>
            </w:tcBorders>
            <w:vAlign w:val="center"/>
          </w:tcPr>
          <w:p w14:paraId="3FA72055"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right w:val="single" w:sz="4" w:space="0" w:color="auto"/>
            </w:tcBorders>
            <w:vAlign w:val="center"/>
          </w:tcPr>
          <w:p w14:paraId="099022F1"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right w:val="single" w:sz="4" w:space="0" w:color="auto"/>
            </w:tcBorders>
            <w:vAlign w:val="center"/>
          </w:tcPr>
          <w:p w14:paraId="799924A8" w14:textId="264D6F98"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2</w:t>
            </w:r>
            <w:r w:rsidR="000F396F" w:rsidRPr="00BA3C98">
              <w:rPr>
                <w:rFonts w:asciiTheme="minorHAnsi" w:eastAsia="Times New Roman" w:hAnsiTheme="minorHAnsi" w:cstheme="minorHAnsi"/>
                <w:sz w:val="20"/>
                <w:szCs w:val="20"/>
                <w:lang w:eastAsia="sk-SK"/>
              </w:rPr>
              <w:t xml:space="preserve"> body</w:t>
            </w:r>
          </w:p>
        </w:tc>
        <w:tc>
          <w:tcPr>
            <w:tcW w:w="1558" w:type="pct"/>
            <w:tcBorders>
              <w:left w:val="single" w:sz="4" w:space="0" w:color="auto"/>
              <w:right w:val="single" w:sz="4" w:space="0" w:color="auto"/>
            </w:tcBorders>
            <w:vAlign w:val="center"/>
          </w:tcPr>
          <w:p w14:paraId="03202836" w14:textId="607D28AD"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neurčitou finančnou situáciou</w:t>
            </w:r>
          </w:p>
        </w:tc>
      </w:tr>
      <w:tr w:rsidR="000F396F" w:rsidRPr="00BA3C98" w14:paraId="3566821F" w14:textId="77777777" w:rsidTr="00071363">
        <w:trPr>
          <w:trHeight w:val="290"/>
        </w:trPr>
        <w:tc>
          <w:tcPr>
            <w:tcW w:w="209" w:type="pct"/>
            <w:vMerge/>
            <w:tcBorders>
              <w:left w:val="single" w:sz="4" w:space="0" w:color="auto"/>
              <w:right w:val="single" w:sz="4" w:space="0" w:color="auto"/>
            </w:tcBorders>
            <w:vAlign w:val="center"/>
          </w:tcPr>
          <w:p w14:paraId="1239C961"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right w:val="single" w:sz="4" w:space="0" w:color="auto"/>
            </w:tcBorders>
            <w:vAlign w:val="center"/>
          </w:tcPr>
          <w:p w14:paraId="4DEF3EEF"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right w:val="single" w:sz="4" w:space="0" w:color="auto"/>
            </w:tcBorders>
            <w:vAlign w:val="center"/>
          </w:tcPr>
          <w:p w14:paraId="6E4E23F6"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right w:val="single" w:sz="4" w:space="0" w:color="auto"/>
            </w:tcBorders>
            <w:vAlign w:val="center"/>
          </w:tcPr>
          <w:p w14:paraId="46C68150"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right w:val="single" w:sz="4" w:space="0" w:color="auto"/>
            </w:tcBorders>
            <w:vAlign w:val="center"/>
          </w:tcPr>
          <w:p w14:paraId="485BB819" w14:textId="1A0FD4D8"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3</w:t>
            </w:r>
            <w:r w:rsidR="000F396F" w:rsidRPr="00BA3C98">
              <w:rPr>
                <w:rFonts w:asciiTheme="minorHAnsi" w:eastAsia="Times New Roman" w:hAnsiTheme="minorHAnsi" w:cstheme="minorHAnsi"/>
                <w:sz w:val="20"/>
                <w:szCs w:val="20"/>
                <w:lang w:eastAsia="sk-SK"/>
              </w:rPr>
              <w:t xml:space="preserve"> bod</w:t>
            </w:r>
            <w:r w:rsidRPr="00BA3C98">
              <w:rPr>
                <w:rFonts w:asciiTheme="minorHAnsi" w:eastAsia="Times New Roman" w:hAnsiTheme="minorHAnsi" w:cstheme="minorHAnsi"/>
                <w:sz w:val="20"/>
                <w:szCs w:val="20"/>
                <w:lang w:eastAsia="sk-SK"/>
              </w:rPr>
              <w:t>y</w:t>
            </w:r>
          </w:p>
        </w:tc>
        <w:tc>
          <w:tcPr>
            <w:tcW w:w="1558" w:type="pct"/>
            <w:tcBorders>
              <w:left w:val="single" w:sz="4" w:space="0" w:color="auto"/>
              <w:right w:val="single" w:sz="4" w:space="0" w:color="auto"/>
            </w:tcBorders>
            <w:vAlign w:val="center"/>
          </w:tcPr>
          <w:p w14:paraId="01B26F5A" w14:textId="3B4DBD86"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dobrou finančnou situáciou</w:t>
            </w:r>
          </w:p>
        </w:tc>
      </w:tr>
      <w:tr w:rsidR="000F396F" w:rsidRPr="00BA3C98" w14:paraId="6D0A77BA" w14:textId="77777777" w:rsidTr="001523DC">
        <w:trPr>
          <w:trHeight w:val="1256"/>
        </w:trPr>
        <w:tc>
          <w:tcPr>
            <w:tcW w:w="209" w:type="pct"/>
            <w:vMerge w:val="restart"/>
            <w:tcBorders>
              <w:top w:val="single" w:sz="4" w:space="0" w:color="auto"/>
              <w:left w:val="single" w:sz="4" w:space="0" w:color="auto"/>
              <w:right w:val="single" w:sz="4" w:space="0" w:color="auto"/>
            </w:tcBorders>
            <w:vAlign w:val="center"/>
          </w:tcPr>
          <w:p w14:paraId="010204C0" w14:textId="3C86EA70"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rPr>
              <w:t>4.3</w:t>
            </w:r>
          </w:p>
        </w:tc>
        <w:tc>
          <w:tcPr>
            <w:tcW w:w="765" w:type="pct"/>
            <w:vMerge w:val="restart"/>
            <w:tcBorders>
              <w:top w:val="single" w:sz="4" w:space="0" w:color="auto"/>
              <w:left w:val="single" w:sz="4" w:space="0" w:color="auto"/>
              <w:right w:val="single" w:sz="4" w:space="0" w:color="auto"/>
            </w:tcBorders>
            <w:vAlign w:val="center"/>
          </w:tcPr>
          <w:p w14:paraId="457CEFA0" w14:textId="1EDCA308"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Oprávnenosť výdavkov (vecná oprávnenosť, účelnosť a nevyhnutnosť).</w:t>
            </w:r>
          </w:p>
        </w:tc>
        <w:tc>
          <w:tcPr>
            <w:tcW w:w="1506" w:type="pct"/>
            <w:vMerge w:val="restart"/>
            <w:tcBorders>
              <w:top w:val="single" w:sz="4" w:space="0" w:color="auto"/>
              <w:left w:val="single" w:sz="4" w:space="0" w:color="auto"/>
              <w:right w:val="single" w:sz="4" w:space="0" w:color="auto"/>
            </w:tcBorders>
            <w:vAlign w:val="center"/>
          </w:tcPr>
          <w:p w14:paraId="1167234E"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sú žiadané výdavky projektu:</w:t>
            </w:r>
          </w:p>
          <w:p w14:paraId="3CC2200F"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vecne (obsahovo) oprávnené v zmysle podmienok výzvy,</w:t>
            </w:r>
          </w:p>
          <w:p w14:paraId="7E54A62E"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účelné z hľadiska predpokladu naplnenia stanovených cieľov projektu,</w:t>
            </w:r>
          </w:p>
          <w:p w14:paraId="10781E89"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nevyhnutné na realizáciu aktivít projektu</w:t>
            </w:r>
          </w:p>
          <w:p w14:paraId="6B382FEE" w14:textId="77777777" w:rsidR="000F396F" w:rsidRPr="00BA3C98" w:rsidRDefault="000F396F" w:rsidP="000F396F">
            <w:pPr>
              <w:spacing w:line="276" w:lineRule="auto"/>
              <w:ind w:left="106"/>
              <w:jc w:val="both"/>
              <w:rPr>
                <w:rFonts w:asciiTheme="minorHAnsi" w:eastAsia="Times New Roman" w:hAnsiTheme="minorHAnsi" w:cstheme="minorHAnsi"/>
                <w:color w:val="000000"/>
                <w:sz w:val="20"/>
                <w:szCs w:val="20"/>
                <w:lang w:eastAsia="sk-SK"/>
              </w:rPr>
            </w:pPr>
          </w:p>
          <w:p w14:paraId="6501979A" w14:textId="6593A635"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V prípade identifikácie výdavkov, ktoré nespĺňajú uvedené kritériá hodnotiteľ tieto výdavky v zodpovedajúcej výške skráti.</w:t>
            </w:r>
          </w:p>
        </w:tc>
        <w:tc>
          <w:tcPr>
            <w:tcW w:w="497" w:type="pct"/>
            <w:vMerge w:val="restart"/>
            <w:tcBorders>
              <w:top w:val="single" w:sz="4" w:space="0" w:color="auto"/>
              <w:left w:val="single" w:sz="4" w:space="0" w:color="auto"/>
              <w:right w:val="single" w:sz="4" w:space="0" w:color="auto"/>
            </w:tcBorders>
            <w:vAlign w:val="center"/>
          </w:tcPr>
          <w:p w14:paraId="0921E962" w14:textId="6C5C3D0E"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503006F" w14:textId="299F4151"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right w:val="single" w:sz="4" w:space="0" w:color="auto"/>
            </w:tcBorders>
            <w:vAlign w:val="center"/>
          </w:tcPr>
          <w:p w14:paraId="0F348622" w14:textId="5D998462" w:rsidR="000F396F" w:rsidRPr="00BA3C98" w:rsidRDefault="000F396F" w:rsidP="001523DC">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70% a viac finančnej hodnoty žiadateľom definovaných celkových oprávnených výdavkov projektu je možné považovať za oprávnené.</w:t>
            </w:r>
          </w:p>
        </w:tc>
      </w:tr>
      <w:tr w:rsidR="000F396F" w:rsidRPr="00BA3C98" w14:paraId="0FF93718" w14:textId="77777777" w:rsidTr="00CB6014">
        <w:trPr>
          <w:trHeight w:val="427"/>
        </w:trPr>
        <w:tc>
          <w:tcPr>
            <w:tcW w:w="209" w:type="pct"/>
            <w:vMerge/>
            <w:tcBorders>
              <w:left w:val="single" w:sz="4" w:space="0" w:color="auto"/>
              <w:bottom w:val="single" w:sz="4" w:space="0" w:color="auto"/>
              <w:right w:val="single" w:sz="4" w:space="0" w:color="auto"/>
            </w:tcBorders>
            <w:vAlign w:val="center"/>
          </w:tcPr>
          <w:p w14:paraId="5C09696F"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765" w:type="pct"/>
            <w:vMerge/>
            <w:tcBorders>
              <w:left w:val="single" w:sz="4" w:space="0" w:color="auto"/>
              <w:bottom w:val="single" w:sz="4" w:space="0" w:color="auto"/>
              <w:right w:val="single" w:sz="4" w:space="0" w:color="auto"/>
            </w:tcBorders>
            <w:vAlign w:val="center"/>
          </w:tcPr>
          <w:p w14:paraId="701EB910"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bottom w:val="single" w:sz="4" w:space="0" w:color="auto"/>
              <w:right w:val="single" w:sz="4" w:space="0" w:color="auto"/>
            </w:tcBorders>
            <w:vAlign w:val="center"/>
          </w:tcPr>
          <w:p w14:paraId="65AE9F0F"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bottom w:val="single" w:sz="4" w:space="0" w:color="auto"/>
              <w:right w:val="single" w:sz="4" w:space="0" w:color="auto"/>
            </w:tcBorders>
            <w:vAlign w:val="center"/>
          </w:tcPr>
          <w:p w14:paraId="7718F337"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13376CFC" w14:textId="65789A23"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nie</w:t>
            </w:r>
          </w:p>
        </w:tc>
        <w:tc>
          <w:tcPr>
            <w:tcW w:w="1558" w:type="pct"/>
            <w:tcBorders>
              <w:left w:val="single" w:sz="4" w:space="0" w:color="auto"/>
              <w:bottom w:val="single" w:sz="4" w:space="0" w:color="auto"/>
              <w:right w:val="single" w:sz="4" w:space="0" w:color="auto"/>
            </w:tcBorders>
            <w:vAlign w:val="center"/>
          </w:tcPr>
          <w:p w14:paraId="505CB785" w14:textId="5EBE1830" w:rsidR="000F396F" w:rsidRPr="00BA3C98" w:rsidRDefault="000F396F" w:rsidP="001523DC">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Menej ako 70% finančnej hodnoty žiadateľom definovaných celkových oprávnených výdavkov projektu nie je možné považovať za oprávnené.</w:t>
            </w:r>
          </w:p>
        </w:tc>
      </w:tr>
      <w:tr w:rsidR="000F396F" w:rsidRPr="00BA3C98" w14:paraId="013CC603" w14:textId="77777777" w:rsidTr="00DE148F">
        <w:trPr>
          <w:trHeight w:val="860"/>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085390FE" w14:textId="466401CB"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rPr>
              <w:t>4.4</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08EE1F97" w14:textId="05A5B505"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Efektívnosť a hospodárnosť výdavkov projektu</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411E465A" w14:textId="56A319A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navrhnuté výdavky projektu spĺňajú podmienku hospodárnosti a efektívnosti,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 xml:space="preserve">j. či zodpovedajú obvyklým cenám v danom mieste a čase. </w:t>
            </w:r>
          </w:p>
          <w:p w14:paraId="417DB3C0"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0E65AA6A"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p>
          <w:p w14:paraId="529B1E63" w14:textId="6D4759EE" w:rsidR="000F396F" w:rsidRPr="00BA3C98" w:rsidRDefault="000F396F" w:rsidP="00D813C3">
            <w:pPr>
              <w:widowControl w:val="0"/>
              <w:jc w:val="both"/>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V prípade identifikácie výdavkov, ktoré nespĺňajú uvedené kritériá hodnotiteľ tieto výdavky v zodpovedajúcej výške skráti.</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23E99AC0" w14:textId="6551ECDB"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53E288F9" w14:textId="12F86EE5"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bottom w:val="single" w:sz="4" w:space="0" w:color="auto"/>
              <w:right w:val="single" w:sz="4" w:space="0" w:color="auto"/>
            </w:tcBorders>
            <w:vAlign w:val="center"/>
          </w:tcPr>
          <w:p w14:paraId="34AD8E67" w14:textId="5FC2F8CB" w:rsidR="000F396F" w:rsidRPr="00BA3C98" w:rsidRDefault="000F396F" w:rsidP="00D813C3">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Žiadané výdavky projektu sú hospodárne a efektívne a zodpovedajú obvyklým cenám v danom čase a mieste a spĺňajú cieľ minimalizácie nákladov pri dodržaní požadovanej kvality výstupov.</w:t>
            </w:r>
          </w:p>
        </w:tc>
      </w:tr>
      <w:tr w:rsidR="000F396F" w:rsidRPr="00BA3C98" w14:paraId="5E94D42D" w14:textId="77777777" w:rsidTr="00DE148F">
        <w:trPr>
          <w:trHeight w:val="791"/>
        </w:trPr>
        <w:tc>
          <w:tcPr>
            <w:tcW w:w="209" w:type="pct"/>
            <w:vMerge/>
            <w:tcBorders>
              <w:top w:val="single" w:sz="4" w:space="0" w:color="auto"/>
              <w:left w:val="single" w:sz="4" w:space="0" w:color="auto"/>
              <w:bottom w:val="single" w:sz="4" w:space="0" w:color="auto"/>
              <w:right w:val="single" w:sz="4" w:space="0" w:color="auto"/>
            </w:tcBorders>
            <w:vAlign w:val="center"/>
          </w:tcPr>
          <w:p w14:paraId="1385043C"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765" w:type="pct"/>
            <w:vMerge/>
            <w:tcBorders>
              <w:top w:val="single" w:sz="4" w:space="0" w:color="auto"/>
              <w:left w:val="single" w:sz="4" w:space="0" w:color="auto"/>
              <w:bottom w:val="single" w:sz="4" w:space="0" w:color="auto"/>
              <w:right w:val="single" w:sz="4" w:space="0" w:color="auto"/>
            </w:tcBorders>
            <w:vAlign w:val="center"/>
          </w:tcPr>
          <w:p w14:paraId="71002C8A"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top w:val="single" w:sz="4" w:space="0" w:color="auto"/>
              <w:left w:val="single" w:sz="4" w:space="0" w:color="auto"/>
              <w:bottom w:val="single" w:sz="4" w:space="0" w:color="auto"/>
              <w:right w:val="single" w:sz="4" w:space="0" w:color="auto"/>
            </w:tcBorders>
            <w:vAlign w:val="center"/>
          </w:tcPr>
          <w:p w14:paraId="2EB99F0F" w14:textId="77777777" w:rsidR="000F396F" w:rsidRPr="00BA3C98" w:rsidRDefault="000F396F" w:rsidP="000F396F">
            <w:pPr>
              <w:rPr>
                <w:rFonts w:asciiTheme="minorHAnsi" w:hAnsiTheme="minorHAnsi" w:cstheme="minorHAnsi"/>
                <w:color w:val="000000" w:themeColor="text1"/>
                <w:sz w:val="20"/>
                <w:szCs w:val="20"/>
                <w:highlight w:val="yellow"/>
                <w:u w:color="000000"/>
                <w:lang w:val="cs-CZ"/>
              </w:rPr>
            </w:pPr>
          </w:p>
        </w:tc>
        <w:tc>
          <w:tcPr>
            <w:tcW w:w="497" w:type="pct"/>
            <w:vMerge/>
            <w:tcBorders>
              <w:top w:val="single" w:sz="4" w:space="0" w:color="auto"/>
              <w:left w:val="single" w:sz="4" w:space="0" w:color="auto"/>
              <w:bottom w:val="single" w:sz="4" w:space="0" w:color="auto"/>
              <w:right w:val="single" w:sz="4" w:space="0" w:color="auto"/>
            </w:tcBorders>
            <w:vAlign w:val="center"/>
          </w:tcPr>
          <w:p w14:paraId="2217DA7E"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0825D7AA" w14:textId="55CF6706"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2ECF379A" w14:textId="10B044DF" w:rsidR="000F396F" w:rsidRPr="00BA3C98" w:rsidRDefault="000F396F" w:rsidP="00D813C3">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Žiadané výdavky projektu nie sú hospodárne a efektívne, nezodpovedajú obvyklým cenám v danom čase a mieste, nespĺňajú cieľ minimalizácie nákladov pri dodržaní požadovanej kvality výstupov.</w:t>
            </w:r>
          </w:p>
        </w:tc>
      </w:tr>
    </w:tbl>
    <w:p w14:paraId="7F3418F4" w14:textId="77777777" w:rsidR="00DE148F" w:rsidDel="003D44B8" w:rsidRDefault="00DE148F" w:rsidP="009459EB">
      <w:pPr>
        <w:spacing w:after="120"/>
        <w:jc w:val="both"/>
        <w:outlineLvl w:val="0"/>
        <w:rPr>
          <w:del w:id="13" w:author="Autor"/>
          <w:rFonts w:cs="Arial"/>
          <w:b/>
          <w:color w:val="000000" w:themeColor="text1"/>
        </w:rPr>
      </w:pPr>
      <w:bookmarkStart w:id="14" w:name="_GoBack"/>
      <w:bookmarkEnd w:id="14"/>
    </w:p>
    <w:p w14:paraId="1E4C681F" w14:textId="77777777" w:rsidR="00DE148F" w:rsidDel="003D44B8" w:rsidRDefault="00DE148F" w:rsidP="009459EB">
      <w:pPr>
        <w:spacing w:after="120"/>
        <w:jc w:val="both"/>
        <w:outlineLvl w:val="0"/>
        <w:rPr>
          <w:del w:id="15" w:author="Autor"/>
          <w:rFonts w:cs="Arial"/>
          <w:b/>
          <w:color w:val="000000" w:themeColor="text1"/>
        </w:rPr>
      </w:pPr>
    </w:p>
    <w:p w14:paraId="744333C4" w14:textId="77777777" w:rsidR="00DE148F" w:rsidDel="003D44B8" w:rsidRDefault="00DE148F" w:rsidP="009459EB">
      <w:pPr>
        <w:spacing w:after="120"/>
        <w:jc w:val="both"/>
        <w:outlineLvl w:val="0"/>
        <w:rPr>
          <w:del w:id="16" w:author="Autor"/>
          <w:rFonts w:cs="Arial"/>
          <w:b/>
          <w:color w:val="000000" w:themeColor="text1"/>
        </w:rPr>
      </w:pPr>
    </w:p>
    <w:p w14:paraId="5125E37C" w14:textId="62F8C7DF" w:rsidR="00AD4FD2" w:rsidRDefault="00AD4FD2">
      <w:pPr>
        <w:rPr>
          <w:rFonts w:cs="Arial"/>
          <w:b/>
          <w:color w:val="000000" w:themeColor="text1"/>
        </w:rPr>
      </w:pPr>
      <w:del w:id="17" w:author="Autor">
        <w:r w:rsidDel="003D44B8">
          <w:rPr>
            <w:rFonts w:cs="Arial"/>
            <w:b/>
            <w:color w:val="000000" w:themeColor="text1"/>
          </w:rPr>
          <w:br w:type="page"/>
        </w:r>
      </w:del>
    </w:p>
    <w:p w14:paraId="3A904A4D" w14:textId="77777777" w:rsidR="00D813C3" w:rsidRDefault="00D813C3" w:rsidP="009459EB">
      <w:pPr>
        <w:spacing w:after="120"/>
        <w:jc w:val="both"/>
        <w:outlineLvl w:val="0"/>
        <w:rPr>
          <w:rFonts w:cs="Arial"/>
          <w:b/>
          <w:color w:val="000000" w:themeColor="text1"/>
        </w:rPr>
      </w:pPr>
    </w:p>
    <w:p w14:paraId="23BBFCFD" w14:textId="3952DA5F" w:rsidR="009459EB" w:rsidRDefault="009459EB" w:rsidP="009459EB">
      <w:pPr>
        <w:spacing w:after="120"/>
        <w:jc w:val="both"/>
        <w:outlineLvl w:val="0"/>
        <w:rPr>
          <w:rFonts w:cs="Arial"/>
          <w:b/>
          <w:color w:val="000000" w:themeColor="text1"/>
        </w:rPr>
      </w:pPr>
      <w:r w:rsidRPr="00334C9E">
        <w:rPr>
          <w:rFonts w:cs="Arial"/>
          <w:b/>
          <w:color w:val="000000" w:themeColor="text1"/>
        </w:rPr>
        <w:t>Sumarizačný prehľad hodnotiacich kritérií</w:t>
      </w:r>
    </w:p>
    <w:p w14:paraId="0219F82F" w14:textId="77777777" w:rsidR="00D813C3" w:rsidRPr="00D813C3" w:rsidRDefault="00D813C3" w:rsidP="009459EB">
      <w:pPr>
        <w:spacing w:after="120"/>
        <w:jc w:val="both"/>
        <w:outlineLvl w:val="0"/>
        <w:rPr>
          <w:rFonts w:cs="Arial"/>
          <w:b/>
          <w:color w:val="000000" w:themeColor="text1"/>
          <w:sz w:val="12"/>
          <w:szCs w:val="12"/>
        </w:rPr>
      </w:pPr>
    </w:p>
    <w:tbl>
      <w:tblPr>
        <w:tblStyle w:val="TableGrid2"/>
        <w:tblW w:w="15704" w:type="dxa"/>
        <w:tblLayout w:type="fixed"/>
        <w:tblLook w:val="04A0" w:firstRow="1" w:lastRow="0" w:firstColumn="1" w:lastColumn="0" w:noHBand="0" w:noVBand="1"/>
      </w:tblPr>
      <w:tblGrid>
        <w:gridCol w:w="1814"/>
        <w:gridCol w:w="9096"/>
        <w:gridCol w:w="2356"/>
        <w:gridCol w:w="1361"/>
        <w:gridCol w:w="1077"/>
      </w:tblGrid>
      <w:tr w:rsidR="009459EB" w:rsidRPr="00D813C3" w14:paraId="7E06EA27" w14:textId="77777777" w:rsidTr="00AB24B3">
        <w:tc>
          <w:tcPr>
            <w:tcW w:w="181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DE532D3"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Hodnotené oblasti</w:t>
            </w:r>
          </w:p>
        </w:tc>
        <w:tc>
          <w:tcPr>
            <w:tcW w:w="909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CDBBC57"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Hodnotiace kritériá</w:t>
            </w:r>
          </w:p>
        </w:tc>
        <w:tc>
          <w:tcPr>
            <w:tcW w:w="235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D540D3"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Typ kritéria</w:t>
            </w:r>
          </w:p>
        </w:tc>
        <w:tc>
          <w:tcPr>
            <w:tcW w:w="136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424DC15"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Hodnotenie</w:t>
            </w:r>
          </w:p>
          <w:p w14:paraId="051BEE2B"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/bodová škála</w:t>
            </w:r>
          </w:p>
        </w:tc>
        <w:tc>
          <w:tcPr>
            <w:tcW w:w="107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8CA79D"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Maximum bodov</w:t>
            </w:r>
          </w:p>
        </w:tc>
      </w:tr>
      <w:tr w:rsidR="00AB24B3" w:rsidRPr="00D813C3" w14:paraId="050F6B9E" w14:textId="77777777" w:rsidTr="00AB24B3">
        <w:trPr>
          <w:trHeight w:val="155"/>
        </w:trPr>
        <w:tc>
          <w:tcPr>
            <w:tcW w:w="1814" w:type="dxa"/>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6A51DC3E" w14:textId="5E787236" w:rsidR="00AB24B3" w:rsidRPr="00D813C3" w:rsidRDefault="00AB24B3"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Príspevok navrhovaného projektu k cieľom a výsledkom IROP a CLLD</w:t>
            </w:r>
          </w:p>
        </w:tc>
        <w:tc>
          <w:tcPr>
            <w:tcW w:w="9096" w:type="dxa"/>
            <w:tcBorders>
              <w:top w:val="single" w:sz="4" w:space="0" w:color="auto"/>
              <w:left w:val="single" w:sz="4" w:space="0" w:color="auto"/>
              <w:bottom w:val="single" w:sz="4" w:space="0" w:color="auto"/>
              <w:right w:val="single" w:sz="4" w:space="0" w:color="auto"/>
            </w:tcBorders>
            <w:vAlign w:val="center"/>
          </w:tcPr>
          <w:p w14:paraId="617B1CF3" w14:textId="3E9B7BC7"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Súlad projektu s programovou stratégiou IROP</w:t>
            </w:r>
          </w:p>
        </w:tc>
        <w:tc>
          <w:tcPr>
            <w:tcW w:w="2356" w:type="dxa"/>
            <w:tcBorders>
              <w:top w:val="single" w:sz="4" w:space="0" w:color="auto"/>
              <w:left w:val="single" w:sz="4" w:space="0" w:color="auto"/>
              <w:right w:val="single" w:sz="4" w:space="0" w:color="auto"/>
            </w:tcBorders>
            <w:vAlign w:val="center"/>
          </w:tcPr>
          <w:p w14:paraId="4B127BBB" w14:textId="55F7A50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right w:val="single" w:sz="4" w:space="0" w:color="auto"/>
            </w:tcBorders>
            <w:vAlign w:val="center"/>
          </w:tcPr>
          <w:p w14:paraId="1F218C87" w14:textId="54BF09DB" w:rsidR="000F52AC" w:rsidRPr="00D813C3" w:rsidRDefault="000F52AC" w:rsidP="000F52AC">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right w:val="single" w:sz="4" w:space="0" w:color="auto"/>
            </w:tcBorders>
            <w:vAlign w:val="center"/>
          </w:tcPr>
          <w:p w14:paraId="6518D77B" w14:textId="66B31C5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4A8AD7D6"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1B632896"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618C5ED" w14:textId="2745220F"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Súlad projektu so stratégiou CLLD</w:t>
            </w:r>
          </w:p>
        </w:tc>
        <w:tc>
          <w:tcPr>
            <w:tcW w:w="2356" w:type="dxa"/>
            <w:tcBorders>
              <w:left w:val="single" w:sz="4" w:space="0" w:color="auto"/>
              <w:right w:val="single" w:sz="4" w:space="0" w:color="auto"/>
            </w:tcBorders>
            <w:vAlign w:val="center"/>
          </w:tcPr>
          <w:p w14:paraId="3F6E0138" w14:textId="6977D488"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right w:val="single" w:sz="4" w:space="0" w:color="auto"/>
            </w:tcBorders>
            <w:vAlign w:val="center"/>
          </w:tcPr>
          <w:p w14:paraId="7A319F4D" w14:textId="2D089211"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5CB944A2" w14:textId="13C2005F"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7D8E2404"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4B87168A"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8789842" w14:textId="69E0A588"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sz w:val="20"/>
                <w:szCs w:val="20"/>
                <w:lang w:eastAsia="sk-SK"/>
              </w:rPr>
              <w:t>Vytvorenie pracovného miesta</w:t>
            </w:r>
          </w:p>
        </w:tc>
        <w:tc>
          <w:tcPr>
            <w:tcW w:w="2356" w:type="dxa"/>
            <w:tcBorders>
              <w:left w:val="single" w:sz="4" w:space="0" w:color="auto"/>
              <w:right w:val="single" w:sz="4" w:space="0" w:color="auto"/>
            </w:tcBorders>
            <w:vAlign w:val="center"/>
          </w:tcPr>
          <w:p w14:paraId="6575D392" w14:textId="5F75F4BB"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 xml:space="preserve">Vylučujúce </w:t>
            </w:r>
          </w:p>
        </w:tc>
        <w:tc>
          <w:tcPr>
            <w:tcW w:w="1361" w:type="dxa"/>
            <w:tcBorders>
              <w:left w:val="single" w:sz="4" w:space="0" w:color="auto"/>
              <w:right w:val="single" w:sz="4" w:space="0" w:color="auto"/>
            </w:tcBorders>
            <w:vAlign w:val="center"/>
          </w:tcPr>
          <w:p w14:paraId="74427FB2" w14:textId="7EE2DBA7"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3629D2F0" w14:textId="784B529A"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424AFD13"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51089DB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52969366" w14:textId="0EB1C06C"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sz w:val="20"/>
                <w:szCs w:val="20"/>
                <w:lang w:eastAsia="sk-SK"/>
              </w:rPr>
              <w:t>Hodnota vytvoreného pracovného miesta</w:t>
            </w:r>
          </w:p>
        </w:tc>
        <w:tc>
          <w:tcPr>
            <w:tcW w:w="2356" w:type="dxa"/>
            <w:tcBorders>
              <w:left w:val="single" w:sz="4" w:space="0" w:color="auto"/>
              <w:right w:val="single" w:sz="4" w:space="0" w:color="auto"/>
            </w:tcBorders>
            <w:vAlign w:val="center"/>
          </w:tcPr>
          <w:p w14:paraId="75A192CF" w14:textId="5A9E0A2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 xml:space="preserve">Bodové </w:t>
            </w:r>
          </w:p>
        </w:tc>
        <w:tc>
          <w:tcPr>
            <w:tcW w:w="1361" w:type="dxa"/>
            <w:tcBorders>
              <w:left w:val="single" w:sz="4" w:space="0" w:color="auto"/>
              <w:right w:val="single" w:sz="4" w:space="0" w:color="auto"/>
            </w:tcBorders>
            <w:vAlign w:val="center"/>
          </w:tcPr>
          <w:p w14:paraId="5289F879" w14:textId="648DC726"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0/4/8</w:t>
            </w:r>
          </w:p>
        </w:tc>
        <w:tc>
          <w:tcPr>
            <w:tcW w:w="1077" w:type="dxa"/>
            <w:tcBorders>
              <w:left w:val="single" w:sz="4" w:space="0" w:color="auto"/>
              <w:right w:val="single" w:sz="4" w:space="0" w:color="auto"/>
            </w:tcBorders>
            <w:vAlign w:val="center"/>
          </w:tcPr>
          <w:p w14:paraId="120E1BBE" w14:textId="7CACC69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8</w:t>
            </w:r>
          </w:p>
        </w:tc>
      </w:tr>
      <w:tr w:rsidR="00AB24B3" w:rsidRPr="00D813C3" w14:paraId="41F7C4E1" w14:textId="77777777" w:rsidTr="00AB24B3">
        <w:trPr>
          <w:trHeight w:val="50"/>
        </w:trPr>
        <w:tc>
          <w:tcPr>
            <w:tcW w:w="1814" w:type="dxa"/>
            <w:vMerge/>
            <w:tcBorders>
              <w:left w:val="single" w:sz="4" w:space="0" w:color="auto"/>
              <w:right w:val="single" w:sz="4" w:space="0" w:color="auto"/>
            </w:tcBorders>
            <w:shd w:val="clear" w:color="auto" w:fill="DEEAF6" w:themeFill="accent1" w:themeFillTint="33"/>
            <w:vAlign w:val="center"/>
          </w:tcPr>
          <w:p w14:paraId="51DB8C75"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6EA83413" w14:textId="15BAD2CC"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má dostatočnú pridanú hodnotu pre územie</w:t>
            </w:r>
          </w:p>
        </w:tc>
        <w:tc>
          <w:tcPr>
            <w:tcW w:w="2356" w:type="dxa"/>
            <w:tcBorders>
              <w:left w:val="single" w:sz="4" w:space="0" w:color="auto"/>
              <w:right w:val="single" w:sz="4" w:space="0" w:color="auto"/>
            </w:tcBorders>
            <w:vAlign w:val="center"/>
          </w:tcPr>
          <w:p w14:paraId="45E2B95C" w14:textId="5FE2550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right w:val="single" w:sz="4" w:space="0" w:color="auto"/>
            </w:tcBorders>
            <w:vAlign w:val="center"/>
          </w:tcPr>
          <w:p w14:paraId="25EDCD06" w14:textId="3156487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2EDF2769" w14:textId="171C2C7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520E807E"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4AE8C4E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5ED5F7ED" w14:textId="04845F8E" w:rsidR="00AB24B3" w:rsidRPr="00D813C3" w:rsidRDefault="00AB24B3" w:rsidP="00AB24B3">
            <w:pPr>
              <w:spacing w:line="276" w:lineRule="auto"/>
              <w:jc w:val="both"/>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vytvorí nové pracovné miesto pre osobu zo znevýhodnených skupín.</w:t>
            </w:r>
          </w:p>
        </w:tc>
        <w:tc>
          <w:tcPr>
            <w:tcW w:w="2356" w:type="dxa"/>
            <w:tcBorders>
              <w:left w:val="single" w:sz="4" w:space="0" w:color="auto"/>
              <w:right w:val="single" w:sz="4" w:space="0" w:color="auto"/>
            </w:tcBorders>
            <w:vAlign w:val="center"/>
          </w:tcPr>
          <w:p w14:paraId="51953988" w14:textId="0EF07557"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64CCE89A" w14:textId="06CD6E0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left w:val="single" w:sz="4" w:space="0" w:color="auto"/>
              <w:right w:val="single" w:sz="4" w:space="0" w:color="auto"/>
            </w:tcBorders>
            <w:vAlign w:val="center"/>
          </w:tcPr>
          <w:p w14:paraId="24043FC0" w14:textId="2EE185F4"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2F8674AB"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11643027"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B97FB7E" w14:textId="23D4E91F"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Žiadateľovi nebol doteraz schválený žiaden projekt v rámci výziev MAS.</w:t>
            </w:r>
          </w:p>
        </w:tc>
        <w:tc>
          <w:tcPr>
            <w:tcW w:w="2356" w:type="dxa"/>
            <w:tcBorders>
              <w:left w:val="single" w:sz="4" w:space="0" w:color="auto"/>
              <w:right w:val="single" w:sz="4" w:space="0" w:color="auto"/>
            </w:tcBorders>
            <w:vAlign w:val="center"/>
          </w:tcPr>
          <w:p w14:paraId="2097FAE0" w14:textId="16FAD722"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01801EA6" w14:textId="5FC8811A"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0/1</w:t>
            </w:r>
          </w:p>
        </w:tc>
        <w:tc>
          <w:tcPr>
            <w:tcW w:w="1077" w:type="dxa"/>
            <w:tcBorders>
              <w:left w:val="single" w:sz="4" w:space="0" w:color="auto"/>
              <w:right w:val="single" w:sz="4" w:space="0" w:color="auto"/>
            </w:tcBorders>
            <w:vAlign w:val="center"/>
          </w:tcPr>
          <w:p w14:paraId="2B246D6B" w14:textId="1CDC9D23"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1</w:t>
            </w:r>
          </w:p>
        </w:tc>
      </w:tr>
      <w:tr w:rsidR="00AB24B3" w:rsidRPr="00D813C3" w14:paraId="5B5FB4BD" w14:textId="77777777" w:rsidTr="00AB24B3">
        <w:trPr>
          <w:trHeight w:val="141"/>
        </w:trPr>
        <w:tc>
          <w:tcPr>
            <w:tcW w:w="1814" w:type="dxa"/>
            <w:vMerge/>
            <w:tcBorders>
              <w:left w:val="single" w:sz="4" w:space="0" w:color="auto"/>
              <w:right w:val="single" w:sz="4" w:space="0" w:color="auto"/>
            </w:tcBorders>
            <w:shd w:val="clear" w:color="auto" w:fill="DEEAF6" w:themeFill="accent1" w:themeFillTint="33"/>
            <w:vAlign w:val="center"/>
          </w:tcPr>
          <w:p w14:paraId="54369E7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E696733" w14:textId="1FE98D25"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Prínos realizácie projektu na územie MAS</w:t>
            </w:r>
          </w:p>
        </w:tc>
        <w:tc>
          <w:tcPr>
            <w:tcW w:w="2356" w:type="dxa"/>
            <w:tcBorders>
              <w:left w:val="single" w:sz="4" w:space="0" w:color="auto"/>
              <w:right w:val="single" w:sz="4" w:space="0" w:color="auto"/>
            </w:tcBorders>
            <w:vAlign w:val="center"/>
          </w:tcPr>
          <w:p w14:paraId="3CA8E159" w14:textId="5A9DE4ED"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35D9FAA9" w14:textId="360C41CD"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0/2/4</w:t>
            </w:r>
          </w:p>
        </w:tc>
        <w:tc>
          <w:tcPr>
            <w:tcW w:w="1077" w:type="dxa"/>
            <w:tcBorders>
              <w:left w:val="single" w:sz="4" w:space="0" w:color="auto"/>
              <w:right w:val="single" w:sz="4" w:space="0" w:color="auto"/>
            </w:tcBorders>
            <w:vAlign w:val="center"/>
          </w:tcPr>
          <w:p w14:paraId="0671EB62" w14:textId="568503BB"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4</w:t>
            </w:r>
          </w:p>
        </w:tc>
      </w:tr>
      <w:tr w:rsidR="00AB24B3" w:rsidRPr="00D813C3" w14:paraId="7DE8E9F9"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01A5A1F6"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A43120A" w14:textId="1C869691"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Posúdenie inovatívnosti projektu</w:t>
            </w:r>
          </w:p>
        </w:tc>
        <w:tc>
          <w:tcPr>
            <w:tcW w:w="2356" w:type="dxa"/>
            <w:tcBorders>
              <w:left w:val="single" w:sz="4" w:space="0" w:color="auto"/>
              <w:right w:val="single" w:sz="4" w:space="0" w:color="auto"/>
            </w:tcBorders>
            <w:vAlign w:val="center"/>
          </w:tcPr>
          <w:p w14:paraId="0A17E1E7" w14:textId="7B406204"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514218CF" w14:textId="59A9783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2/0</w:t>
            </w:r>
          </w:p>
        </w:tc>
        <w:tc>
          <w:tcPr>
            <w:tcW w:w="1077" w:type="dxa"/>
            <w:tcBorders>
              <w:left w:val="single" w:sz="4" w:space="0" w:color="auto"/>
              <w:right w:val="single" w:sz="4" w:space="0" w:color="auto"/>
            </w:tcBorders>
            <w:vAlign w:val="center"/>
          </w:tcPr>
          <w:p w14:paraId="6FBE9862" w14:textId="47ED09BB"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4535F77D" w14:textId="77777777" w:rsidTr="00AB24B3">
        <w:trPr>
          <w:trHeight w:val="143"/>
        </w:trPr>
        <w:tc>
          <w:tcPr>
            <w:tcW w:w="1814" w:type="dxa"/>
            <w:vMerge/>
            <w:tcBorders>
              <w:left w:val="single" w:sz="4" w:space="0" w:color="auto"/>
              <w:right w:val="single" w:sz="4" w:space="0" w:color="auto"/>
            </w:tcBorders>
            <w:shd w:val="clear" w:color="auto" w:fill="DEEAF6" w:themeFill="accent1" w:themeFillTint="33"/>
            <w:vAlign w:val="center"/>
          </w:tcPr>
          <w:p w14:paraId="6B64F7C1"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B81A286" w14:textId="508ED92F"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color w:val="000000"/>
                <w:sz w:val="20"/>
                <w:szCs w:val="20"/>
                <w:lang w:eastAsia="sk-SK"/>
              </w:rPr>
              <w:t>Projektom dosiahne žiadateľ nový výrobok pre firmu</w:t>
            </w:r>
          </w:p>
        </w:tc>
        <w:tc>
          <w:tcPr>
            <w:tcW w:w="2356" w:type="dxa"/>
            <w:tcBorders>
              <w:left w:val="single" w:sz="4" w:space="0" w:color="auto"/>
              <w:right w:val="single" w:sz="4" w:space="0" w:color="auto"/>
            </w:tcBorders>
            <w:vAlign w:val="center"/>
          </w:tcPr>
          <w:p w14:paraId="5744A873" w14:textId="5896DB24"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7FFF1F56" w14:textId="2445839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left w:val="single" w:sz="4" w:space="0" w:color="auto"/>
              <w:right w:val="single" w:sz="4" w:space="0" w:color="auto"/>
            </w:tcBorders>
            <w:vAlign w:val="center"/>
          </w:tcPr>
          <w:p w14:paraId="79622518" w14:textId="6B9B1AE1"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300E8E70" w14:textId="77777777" w:rsidTr="00AB24B3">
        <w:trPr>
          <w:trHeight w:val="142"/>
        </w:trPr>
        <w:tc>
          <w:tcPr>
            <w:tcW w:w="1814" w:type="dxa"/>
            <w:vMerge/>
            <w:tcBorders>
              <w:left w:val="single" w:sz="4" w:space="0" w:color="auto"/>
              <w:right w:val="single" w:sz="4" w:space="0" w:color="auto"/>
            </w:tcBorders>
            <w:shd w:val="clear" w:color="auto" w:fill="DEEAF6" w:themeFill="accent1" w:themeFillTint="33"/>
            <w:vAlign w:val="center"/>
          </w:tcPr>
          <w:p w14:paraId="564E5324"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5D86446" w14:textId="36B626DC" w:rsidR="00AB24B3" w:rsidRPr="00D813C3" w:rsidRDefault="00AB24B3" w:rsidP="00AB24B3">
            <w:pPr>
              <w:spacing w:line="276" w:lineRule="auto"/>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Projektom dosiahne žiadateľ nový výrobok pre trh</w:t>
            </w:r>
          </w:p>
        </w:tc>
        <w:tc>
          <w:tcPr>
            <w:tcW w:w="2356" w:type="dxa"/>
            <w:tcBorders>
              <w:left w:val="single" w:sz="4" w:space="0" w:color="auto"/>
              <w:right w:val="single" w:sz="4" w:space="0" w:color="auto"/>
            </w:tcBorders>
            <w:vAlign w:val="center"/>
          </w:tcPr>
          <w:p w14:paraId="298B7CE4" w14:textId="4669093F"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6742F7CA" w14:textId="06AFF9B7"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0/4</w:t>
            </w:r>
          </w:p>
        </w:tc>
        <w:tc>
          <w:tcPr>
            <w:tcW w:w="1077" w:type="dxa"/>
            <w:tcBorders>
              <w:left w:val="single" w:sz="4" w:space="0" w:color="auto"/>
              <w:right w:val="single" w:sz="4" w:space="0" w:color="auto"/>
            </w:tcBorders>
            <w:vAlign w:val="center"/>
          </w:tcPr>
          <w:p w14:paraId="0F28ECBC" w14:textId="386322AC"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4</w:t>
            </w:r>
          </w:p>
        </w:tc>
      </w:tr>
      <w:tr w:rsidR="00AB24B3" w:rsidRPr="00D813C3" w14:paraId="148FB105" w14:textId="77777777" w:rsidTr="00AB24B3">
        <w:trPr>
          <w:trHeight w:val="180"/>
        </w:trPr>
        <w:tc>
          <w:tcPr>
            <w:tcW w:w="1814" w:type="dxa"/>
            <w:vMerge/>
            <w:tcBorders>
              <w:left w:val="single" w:sz="4" w:space="0" w:color="auto"/>
              <w:bottom w:val="single" w:sz="4" w:space="0" w:color="auto"/>
              <w:right w:val="single" w:sz="4" w:space="0" w:color="auto"/>
            </w:tcBorders>
            <w:vAlign w:val="center"/>
            <w:hideMark/>
          </w:tcPr>
          <w:p w14:paraId="3BA04F63"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10124B48" w14:textId="77777777" w:rsidR="00AB24B3" w:rsidRPr="00D813C3" w:rsidRDefault="00AB24B3"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28DEB31E" w14:textId="77777777" w:rsidR="00AB24B3" w:rsidRPr="00D813C3" w:rsidRDefault="00AB24B3"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028A54F4" w14:textId="77777777" w:rsidR="00AB24B3" w:rsidRPr="00D813C3" w:rsidRDefault="00AB24B3" w:rsidP="00D114FB">
            <w:pPr>
              <w:jc w:val="center"/>
              <w:rPr>
                <w:rFonts w:asciiTheme="minorHAnsi" w:hAnsiTheme="minorHAnsi" w:cstheme="minorHAnsi"/>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FE9B9F5" w14:textId="61708910" w:rsidR="00AB24B3" w:rsidRPr="00D813C3" w:rsidRDefault="000F52AC"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23</w:t>
            </w:r>
          </w:p>
        </w:tc>
      </w:tr>
      <w:tr w:rsidR="009459EB" w:rsidRPr="00D813C3" w14:paraId="11EE6BC1" w14:textId="77777777" w:rsidTr="00AB24B3">
        <w:trPr>
          <w:trHeight w:val="135"/>
        </w:trPr>
        <w:tc>
          <w:tcPr>
            <w:tcW w:w="18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86BC18"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Navrhovaný spôsob realizácie projektu</w:t>
            </w:r>
          </w:p>
        </w:tc>
        <w:tc>
          <w:tcPr>
            <w:tcW w:w="9096" w:type="dxa"/>
            <w:tcBorders>
              <w:top w:val="single" w:sz="4" w:space="0" w:color="auto"/>
              <w:left w:val="single" w:sz="4" w:space="0" w:color="auto"/>
              <w:bottom w:val="single" w:sz="4" w:space="0" w:color="auto"/>
              <w:right w:val="single" w:sz="4" w:space="0" w:color="auto"/>
            </w:tcBorders>
            <w:vAlign w:val="center"/>
          </w:tcPr>
          <w:p w14:paraId="36EAD629" w14:textId="2ABCF7F2" w:rsidR="009459EB" w:rsidRPr="00D813C3" w:rsidRDefault="000F52AC"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Vhodnosť a prepojenosť navrhovaných aktivít projektu vo vzťahu k východiskovej situácii a k stanoveným cieľom projektu</w:t>
            </w:r>
          </w:p>
        </w:tc>
        <w:tc>
          <w:tcPr>
            <w:tcW w:w="2356" w:type="dxa"/>
            <w:tcBorders>
              <w:top w:val="single" w:sz="4" w:space="0" w:color="auto"/>
              <w:left w:val="single" w:sz="4" w:space="0" w:color="auto"/>
              <w:bottom w:val="single" w:sz="4" w:space="0" w:color="auto"/>
              <w:right w:val="single" w:sz="4" w:space="0" w:color="auto"/>
            </w:tcBorders>
            <w:vAlign w:val="center"/>
          </w:tcPr>
          <w:p w14:paraId="6A26BCE2" w14:textId="659B3328"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bottom w:val="single" w:sz="4" w:space="0" w:color="auto"/>
              <w:right w:val="single" w:sz="4" w:space="0" w:color="auto"/>
            </w:tcBorders>
            <w:vAlign w:val="center"/>
          </w:tcPr>
          <w:p w14:paraId="6B2909B5" w14:textId="5485F226"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bottom w:val="single" w:sz="4" w:space="0" w:color="auto"/>
              <w:right w:val="single" w:sz="4" w:space="0" w:color="auto"/>
            </w:tcBorders>
            <w:vAlign w:val="center"/>
          </w:tcPr>
          <w:p w14:paraId="20665C44" w14:textId="4ACBBE9D"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9459EB" w:rsidRPr="00D813C3" w14:paraId="09697204" w14:textId="77777777" w:rsidTr="00AB24B3">
        <w:trPr>
          <w:trHeight w:val="306"/>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02A896CC"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8ADAEC2" w14:textId="43928C79" w:rsidR="009459EB" w:rsidRPr="00D813C3" w:rsidRDefault="000F52AC" w:rsidP="000F52AC">
            <w:pPr>
              <w:spacing w:line="276" w:lineRule="auto"/>
              <w:jc w:val="both"/>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zohľadňuje miestne špecifiká</w:t>
            </w:r>
          </w:p>
        </w:tc>
        <w:tc>
          <w:tcPr>
            <w:tcW w:w="2356" w:type="dxa"/>
            <w:tcBorders>
              <w:top w:val="single" w:sz="4" w:space="0" w:color="auto"/>
              <w:left w:val="single" w:sz="4" w:space="0" w:color="auto"/>
              <w:bottom w:val="single" w:sz="4" w:space="0" w:color="auto"/>
              <w:right w:val="single" w:sz="4" w:space="0" w:color="auto"/>
            </w:tcBorders>
            <w:vAlign w:val="center"/>
          </w:tcPr>
          <w:p w14:paraId="5A16071E" w14:textId="1B59503A"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1A1BF50C" w14:textId="448BAF62"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top w:val="single" w:sz="4" w:space="0" w:color="auto"/>
              <w:left w:val="single" w:sz="4" w:space="0" w:color="auto"/>
              <w:bottom w:val="single" w:sz="4" w:space="0" w:color="auto"/>
              <w:right w:val="single" w:sz="4" w:space="0" w:color="auto"/>
            </w:tcBorders>
            <w:vAlign w:val="center"/>
          </w:tcPr>
          <w:p w14:paraId="3D949D75" w14:textId="055C690D"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9459EB" w:rsidRPr="00D813C3" w14:paraId="6E6F272D" w14:textId="77777777" w:rsidTr="00AB24B3">
        <w:trPr>
          <w:trHeight w:val="180"/>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6724BDB0"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078DEBEC" w14:textId="77777777" w:rsidR="009459EB" w:rsidRPr="00D813C3" w:rsidRDefault="009459EB" w:rsidP="00D114FB">
            <w:pPr>
              <w:rPr>
                <w:rFonts w:asciiTheme="minorHAnsi" w:hAnsiTheme="minorHAnsi" w:cstheme="minorHAnsi"/>
                <w:b/>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6AA06E2F" w14:textId="77777777" w:rsidR="009459EB" w:rsidRPr="00D813C3" w:rsidRDefault="009459EB" w:rsidP="00D114FB">
            <w:pPr>
              <w:jc w:val="center"/>
              <w:rPr>
                <w:rFonts w:asciiTheme="minorHAnsi" w:hAnsiTheme="minorHAnsi" w:cstheme="minorHAnsi"/>
                <w:b/>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27AFFCC8" w14:textId="77777777" w:rsidR="009459EB" w:rsidRPr="00D813C3" w:rsidRDefault="009459EB" w:rsidP="00D114FB">
            <w:pPr>
              <w:jc w:val="center"/>
              <w:rPr>
                <w:rFonts w:asciiTheme="minorHAnsi" w:hAnsiTheme="minorHAnsi"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25815A3A" w14:textId="4536CD4C" w:rsidR="009459EB" w:rsidRPr="00D813C3" w:rsidRDefault="0042576E"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2</w:t>
            </w:r>
          </w:p>
        </w:tc>
      </w:tr>
      <w:tr w:rsidR="009459EB" w:rsidRPr="00D813C3" w14:paraId="39B89E35" w14:textId="77777777" w:rsidTr="00E61E83">
        <w:trPr>
          <w:trHeight w:val="475"/>
        </w:trPr>
        <w:tc>
          <w:tcPr>
            <w:tcW w:w="18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3EEDD2"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Administratívna a prevádzková kapacita žiadateľa</w:t>
            </w:r>
          </w:p>
        </w:tc>
        <w:tc>
          <w:tcPr>
            <w:tcW w:w="9096" w:type="dxa"/>
            <w:tcBorders>
              <w:top w:val="single" w:sz="4" w:space="0" w:color="auto"/>
              <w:left w:val="single" w:sz="4" w:space="0" w:color="auto"/>
              <w:bottom w:val="single" w:sz="4" w:space="0" w:color="auto"/>
              <w:right w:val="single" w:sz="4" w:space="0" w:color="auto"/>
            </w:tcBorders>
            <w:vAlign w:val="center"/>
          </w:tcPr>
          <w:p w14:paraId="3E367086" w14:textId="6823DB17" w:rsidR="009459EB" w:rsidRPr="00D813C3" w:rsidRDefault="000F52AC" w:rsidP="000F52AC">
            <w:pPr>
              <w:spacing w:line="276" w:lineRule="auto"/>
              <w:jc w:val="both"/>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Posúdenie prevádzkovej a technickej udržateľnosti projektu</w:t>
            </w:r>
          </w:p>
        </w:tc>
        <w:tc>
          <w:tcPr>
            <w:tcW w:w="2356" w:type="dxa"/>
            <w:tcBorders>
              <w:top w:val="single" w:sz="4" w:space="0" w:color="auto"/>
              <w:left w:val="single" w:sz="4" w:space="0" w:color="auto"/>
              <w:bottom w:val="single" w:sz="4" w:space="0" w:color="auto"/>
              <w:right w:val="single" w:sz="4" w:space="0" w:color="auto"/>
            </w:tcBorders>
            <w:vAlign w:val="center"/>
          </w:tcPr>
          <w:p w14:paraId="49879959" w14:textId="57BAA816"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7212CEE9" w14:textId="26F601EF"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top w:val="single" w:sz="4" w:space="0" w:color="auto"/>
              <w:left w:val="single" w:sz="4" w:space="0" w:color="auto"/>
              <w:bottom w:val="single" w:sz="4" w:space="0" w:color="auto"/>
              <w:right w:val="single" w:sz="4" w:space="0" w:color="auto"/>
            </w:tcBorders>
            <w:vAlign w:val="center"/>
          </w:tcPr>
          <w:p w14:paraId="5698A9D8" w14:textId="626EB194"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9459EB" w:rsidRPr="00D813C3" w14:paraId="323219A5" w14:textId="77777777" w:rsidTr="00AB24B3">
        <w:trPr>
          <w:trHeight w:val="165"/>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687D6855"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2E186397" w14:textId="77777777" w:rsidR="009459EB" w:rsidRPr="00D813C3" w:rsidRDefault="009459EB"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78B1621B" w14:textId="77777777" w:rsidR="009459EB" w:rsidRPr="00D813C3" w:rsidRDefault="009459EB"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480DA63C" w14:textId="77777777" w:rsidR="009459EB" w:rsidRPr="00D813C3" w:rsidRDefault="009459EB" w:rsidP="00D114FB">
            <w:pPr>
              <w:jc w:val="center"/>
              <w:rPr>
                <w:rFonts w:asciiTheme="minorHAnsi" w:hAnsiTheme="minorHAnsi" w:cstheme="minorHAnsi"/>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4EAF3286" w14:textId="4B9F53DB" w:rsidR="009459EB" w:rsidRPr="00D813C3" w:rsidRDefault="0042576E" w:rsidP="00D114FB">
            <w:pPr>
              <w:jc w:val="center"/>
              <w:rPr>
                <w:rFonts w:asciiTheme="minorHAnsi" w:hAnsiTheme="minorHAnsi" w:cstheme="minorHAnsi"/>
                <w:b/>
                <w:bCs/>
                <w:color w:val="000000" w:themeColor="text1"/>
                <w:sz w:val="20"/>
                <w:szCs w:val="20"/>
              </w:rPr>
            </w:pPr>
            <w:r w:rsidRPr="00D813C3">
              <w:rPr>
                <w:rFonts w:asciiTheme="minorHAnsi" w:hAnsiTheme="minorHAnsi" w:cstheme="minorHAnsi"/>
                <w:b/>
                <w:bCs/>
                <w:color w:val="000000" w:themeColor="text1"/>
                <w:sz w:val="20"/>
                <w:szCs w:val="20"/>
              </w:rPr>
              <w:t>2</w:t>
            </w:r>
          </w:p>
        </w:tc>
      </w:tr>
      <w:tr w:rsidR="000F52AC" w:rsidRPr="00D813C3" w14:paraId="35F3BFA0" w14:textId="77777777" w:rsidTr="00D44074">
        <w:trPr>
          <w:trHeight w:val="270"/>
        </w:trPr>
        <w:tc>
          <w:tcPr>
            <w:tcW w:w="1814" w:type="dxa"/>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470E960C" w14:textId="77777777" w:rsidR="000F52AC" w:rsidRPr="00D813C3" w:rsidRDefault="000F52AC"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Finančná a ekonomická stránka projektu</w:t>
            </w:r>
          </w:p>
        </w:tc>
        <w:tc>
          <w:tcPr>
            <w:tcW w:w="9096" w:type="dxa"/>
            <w:tcBorders>
              <w:top w:val="single" w:sz="4" w:space="0" w:color="auto"/>
              <w:left w:val="single" w:sz="4" w:space="0" w:color="auto"/>
              <w:bottom w:val="single" w:sz="4" w:space="0" w:color="auto"/>
              <w:right w:val="single" w:sz="4" w:space="0" w:color="auto"/>
            </w:tcBorders>
            <w:vAlign w:val="center"/>
          </w:tcPr>
          <w:p w14:paraId="159F32AA" w14:textId="1E912EF6" w:rsidR="000F52AC" w:rsidRPr="00D813C3" w:rsidRDefault="000F52AC" w:rsidP="000F52AC">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Finančná udržateľnosť projektu</w:t>
            </w:r>
          </w:p>
        </w:tc>
        <w:tc>
          <w:tcPr>
            <w:tcW w:w="2356" w:type="dxa"/>
            <w:tcBorders>
              <w:top w:val="single" w:sz="4" w:space="0" w:color="auto"/>
              <w:left w:val="single" w:sz="4" w:space="0" w:color="auto"/>
              <w:bottom w:val="single" w:sz="4" w:space="0" w:color="auto"/>
              <w:right w:val="single" w:sz="4" w:space="0" w:color="auto"/>
            </w:tcBorders>
            <w:vAlign w:val="center"/>
          </w:tcPr>
          <w:p w14:paraId="1767513E" w14:textId="7BF88F22"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bottom w:val="single" w:sz="4" w:space="0" w:color="auto"/>
              <w:right w:val="single" w:sz="4" w:space="0" w:color="auto"/>
            </w:tcBorders>
            <w:vAlign w:val="center"/>
          </w:tcPr>
          <w:p w14:paraId="71A474D0" w14:textId="6FCD36FA"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bottom w:val="single" w:sz="4" w:space="0" w:color="auto"/>
              <w:right w:val="single" w:sz="4" w:space="0" w:color="auto"/>
            </w:tcBorders>
            <w:vAlign w:val="center"/>
          </w:tcPr>
          <w:p w14:paraId="4D223FBB" w14:textId="2928D89A"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46586718" w14:textId="77777777" w:rsidTr="00D44074">
        <w:trPr>
          <w:trHeight w:val="270"/>
        </w:trPr>
        <w:tc>
          <w:tcPr>
            <w:tcW w:w="1814" w:type="dxa"/>
            <w:vMerge/>
            <w:tcBorders>
              <w:left w:val="single" w:sz="4" w:space="0" w:color="auto"/>
              <w:right w:val="single" w:sz="4" w:space="0" w:color="auto"/>
            </w:tcBorders>
            <w:vAlign w:val="center"/>
            <w:hideMark/>
          </w:tcPr>
          <w:p w14:paraId="630B3D08"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13148ED" w14:textId="64F55432" w:rsidR="000F52AC" w:rsidRPr="00D813C3" w:rsidRDefault="000F52AC" w:rsidP="000F52AC">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Finančná charakteristika žiadateľa</w:t>
            </w:r>
          </w:p>
        </w:tc>
        <w:tc>
          <w:tcPr>
            <w:tcW w:w="2356" w:type="dxa"/>
            <w:tcBorders>
              <w:top w:val="single" w:sz="4" w:space="0" w:color="auto"/>
              <w:left w:val="single" w:sz="4" w:space="0" w:color="auto"/>
              <w:bottom w:val="single" w:sz="4" w:space="0" w:color="auto"/>
              <w:right w:val="single" w:sz="4" w:space="0" w:color="auto"/>
            </w:tcBorders>
            <w:vAlign w:val="center"/>
          </w:tcPr>
          <w:p w14:paraId="1AC790F4" w14:textId="1EDE476C"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7510A6D8" w14:textId="5EE5F9F7"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1/2/3</w:t>
            </w:r>
          </w:p>
        </w:tc>
        <w:tc>
          <w:tcPr>
            <w:tcW w:w="1077" w:type="dxa"/>
            <w:tcBorders>
              <w:top w:val="single" w:sz="4" w:space="0" w:color="auto"/>
              <w:left w:val="single" w:sz="4" w:space="0" w:color="auto"/>
              <w:bottom w:val="single" w:sz="4" w:space="0" w:color="auto"/>
              <w:right w:val="single" w:sz="4" w:space="0" w:color="auto"/>
            </w:tcBorders>
            <w:vAlign w:val="center"/>
          </w:tcPr>
          <w:p w14:paraId="1ADDB43E" w14:textId="1F0A548E"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3</w:t>
            </w:r>
          </w:p>
        </w:tc>
      </w:tr>
      <w:tr w:rsidR="000F52AC" w:rsidRPr="00D813C3" w14:paraId="7597A4BF" w14:textId="77777777" w:rsidTr="00422171">
        <w:trPr>
          <w:trHeight w:val="143"/>
        </w:trPr>
        <w:tc>
          <w:tcPr>
            <w:tcW w:w="1814" w:type="dxa"/>
            <w:vMerge/>
            <w:tcBorders>
              <w:left w:val="single" w:sz="4" w:space="0" w:color="auto"/>
              <w:right w:val="single" w:sz="4" w:space="0" w:color="auto"/>
            </w:tcBorders>
            <w:vAlign w:val="center"/>
            <w:hideMark/>
          </w:tcPr>
          <w:p w14:paraId="4877E2E1"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3A479F71" w14:textId="2B5A764C" w:rsidR="000F52AC" w:rsidRPr="00D813C3" w:rsidRDefault="000F52AC"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Oprávnenosť výdavkov (vecná oprávnenosť, účelnosť a nevyhnutnosť).</w:t>
            </w:r>
          </w:p>
        </w:tc>
        <w:tc>
          <w:tcPr>
            <w:tcW w:w="2356" w:type="dxa"/>
            <w:tcBorders>
              <w:top w:val="single" w:sz="4" w:space="0" w:color="auto"/>
              <w:left w:val="single" w:sz="4" w:space="0" w:color="auto"/>
              <w:right w:val="single" w:sz="4" w:space="0" w:color="auto"/>
            </w:tcBorders>
            <w:vAlign w:val="center"/>
          </w:tcPr>
          <w:p w14:paraId="68BC7363" w14:textId="7A198020"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right w:val="single" w:sz="4" w:space="0" w:color="auto"/>
            </w:tcBorders>
            <w:vAlign w:val="center"/>
          </w:tcPr>
          <w:p w14:paraId="20A385CB" w14:textId="39FBF4C3"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right w:val="single" w:sz="4" w:space="0" w:color="auto"/>
            </w:tcBorders>
            <w:vAlign w:val="center"/>
          </w:tcPr>
          <w:p w14:paraId="3C5074A5" w14:textId="6B0131E3"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1BBE4A41" w14:textId="77777777" w:rsidTr="00422171">
        <w:trPr>
          <w:trHeight w:val="142"/>
        </w:trPr>
        <w:tc>
          <w:tcPr>
            <w:tcW w:w="1814" w:type="dxa"/>
            <w:vMerge/>
            <w:tcBorders>
              <w:left w:val="single" w:sz="4" w:space="0" w:color="auto"/>
              <w:right w:val="single" w:sz="4" w:space="0" w:color="auto"/>
            </w:tcBorders>
            <w:vAlign w:val="center"/>
          </w:tcPr>
          <w:p w14:paraId="7538B444"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B687FC7" w14:textId="7C9D09FA" w:rsidR="000F52AC" w:rsidRPr="00D813C3" w:rsidRDefault="000F52AC" w:rsidP="00D114FB">
            <w:pPr>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Efektívnosť a hospodárnosť výdavkov projektu</w:t>
            </w:r>
          </w:p>
        </w:tc>
        <w:tc>
          <w:tcPr>
            <w:tcW w:w="2356" w:type="dxa"/>
            <w:tcBorders>
              <w:left w:val="single" w:sz="4" w:space="0" w:color="auto"/>
              <w:bottom w:val="single" w:sz="4" w:space="0" w:color="auto"/>
              <w:right w:val="single" w:sz="4" w:space="0" w:color="auto"/>
            </w:tcBorders>
            <w:vAlign w:val="center"/>
          </w:tcPr>
          <w:p w14:paraId="12FABE80" w14:textId="7EF596C8"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bottom w:val="single" w:sz="4" w:space="0" w:color="auto"/>
              <w:right w:val="single" w:sz="4" w:space="0" w:color="auto"/>
            </w:tcBorders>
            <w:vAlign w:val="center"/>
          </w:tcPr>
          <w:p w14:paraId="386AF9BC" w14:textId="55DA154F"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bottom w:val="single" w:sz="4" w:space="0" w:color="auto"/>
              <w:right w:val="single" w:sz="4" w:space="0" w:color="auto"/>
            </w:tcBorders>
            <w:vAlign w:val="center"/>
          </w:tcPr>
          <w:p w14:paraId="7AFB74D7" w14:textId="1F558539"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2947D38C" w14:textId="77777777" w:rsidTr="003418A0">
        <w:trPr>
          <w:trHeight w:val="219"/>
        </w:trPr>
        <w:tc>
          <w:tcPr>
            <w:tcW w:w="1814" w:type="dxa"/>
            <w:vMerge/>
            <w:tcBorders>
              <w:left w:val="single" w:sz="4" w:space="0" w:color="auto"/>
              <w:right w:val="single" w:sz="4" w:space="0" w:color="auto"/>
            </w:tcBorders>
            <w:vAlign w:val="center"/>
            <w:hideMark/>
          </w:tcPr>
          <w:p w14:paraId="5598262D"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48FD70AD" w14:textId="77777777" w:rsidR="000F52AC" w:rsidRPr="00D813C3" w:rsidRDefault="000F52AC"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3DD87F01" w14:textId="77777777" w:rsidR="000F52AC" w:rsidRPr="00D813C3" w:rsidRDefault="000F52AC"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358D2141" w14:textId="77777777" w:rsidR="000F52AC" w:rsidRPr="00D813C3" w:rsidRDefault="000F52AC" w:rsidP="00D114FB">
            <w:pPr>
              <w:jc w:val="center"/>
              <w:rPr>
                <w:rFonts w:asciiTheme="minorHAnsi" w:hAnsiTheme="minorHAnsi"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24196EE" w14:textId="2EE49B79" w:rsidR="000F52AC" w:rsidRPr="00D813C3" w:rsidRDefault="0042576E"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3</w:t>
            </w:r>
          </w:p>
        </w:tc>
      </w:tr>
      <w:tr w:rsidR="003418A0" w:rsidRPr="00D813C3" w14:paraId="7D0DA1DC" w14:textId="77777777" w:rsidTr="003418A0">
        <w:trPr>
          <w:trHeight w:val="219"/>
        </w:trPr>
        <w:tc>
          <w:tcPr>
            <w:tcW w:w="1814" w:type="dxa"/>
            <w:tcBorders>
              <w:left w:val="single" w:sz="4" w:space="0" w:color="auto"/>
              <w:bottom w:val="single" w:sz="4" w:space="0" w:color="auto"/>
              <w:right w:val="single" w:sz="4" w:space="0" w:color="auto"/>
            </w:tcBorders>
            <w:shd w:val="clear" w:color="auto" w:fill="00B0F0"/>
            <w:vAlign w:val="center"/>
          </w:tcPr>
          <w:p w14:paraId="7B5E2C72" w14:textId="77777777" w:rsidR="003418A0" w:rsidRPr="00D813C3" w:rsidRDefault="003418A0" w:rsidP="00D114FB">
            <w:pPr>
              <w:rPr>
                <w:rFonts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00B0F0"/>
            <w:vAlign w:val="center"/>
          </w:tcPr>
          <w:p w14:paraId="66DBF90A" w14:textId="1B1BAF34" w:rsidR="003418A0" w:rsidRPr="00D813C3" w:rsidRDefault="003418A0" w:rsidP="00D114FB">
            <w:pPr>
              <w:rPr>
                <w:rFonts w:cstheme="minorHAnsi"/>
                <w:color w:val="000000" w:themeColor="text1"/>
                <w:sz w:val="20"/>
                <w:szCs w:val="20"/>
              </w:rPr>
            </w:pPr>
            <w:r>
              <w:rPr>
                <w:rFonts w:cs="Arial"/>
                <w:b/>
                <w:color w:val="000000" w:themeColor="text1"/>
              </w:rPr>
              <w:t xml:space="preserve">                                                                                                            </w:t>
            </w:r>
            <w:r w:rsidRPr="004C0278">
              <w:rPr>
                <w:rFonts w:cs="Arial"/>
                <w:b/>
                <w:color w:val="000000" w:themeColor="text1"/>
              </w:rPr>
              <w:t>Celkový maximálny počet bodov</w:t>
            </w:r>
          </w:p>
        </w:tc>
        <w:tc>
          <w:tcPr>
            <w:tcW w:w="2356" w:type="dxa"/>
            <w:tcBorders>
              <w:top w:val="single" w:sz="4" w:space="0" w:color="auto"/>
              <w:left w:val="nil"/>
              <w:bottom w:val="single" w:sz="4" w:space="0" w:color="auto"/>
              <w:right w:val="nil"/>
            </w:tcBorders>
            <w:shd w:val="clear" w:color="auto" w:fill="00B0F0"/>
            <w:vAlign w:val="center"/>
          </w:tcPr>
          <w:p w14:paraId="1FEDD691" w14:textId="77777777" w:rsidR="003418A0" w:rsidRPr="00D813C3" w:rsidRDefault="003418A0" w:rsidP="00D114FB">
            <w:pPr>
              <w:jc w:val="center"/>
              <w:rPr>
                <w:rFonts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00B0F0"/>
            <w:vAlign w:val="center"/>
          </w:tcPr>
          <w:p w14:paraId="024D3BAA" w14:textId="77777777" w:rsidR="003418A0" w:rsidRPr="00D813C3" w:rsidRDefault="003418A0" w:rsidP="00D114FB">
            <w:pPr>
              <w:jc w:val="center"/>
              <w:rPr>
                <w:rFonts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00B0F0"/>
            <w:vAlign w:val="center"/>
          </w:tcPr>
          <w:p w14:paraId="67F6AB11" w14:textId="47A00444" w:rsidR="003418A0" w:rsidRPr="00D813C3" w:rsidRDefault="003418A0" w:rsidP="00D114FB">
            <w:pPr>
              <w:jc w:val="center"/>
              <w:rPr>
                <w:rFonts w:cstheme="minorHAnsi"/>
                <w:b/>
                <w:color w:val="000000" w:themeColor="text1"/>
                <w:sz w:val="20"/>
                <w:szCs w:val="20"/>
              </w:rPr>
            </w:pPr>
            <w:r>
              <w:rPr>
                <w:rFonts w:cstheme="minorHAnsi"/>
                <w:b/>
                <w:color w:val="000000" w:themeColor="text1"/>
                <w:sz w:val="20"/>
                <w:szCs w:val="20"/>
              </w:rPr>
              <w:t>30</w:t>
            </w:r>
          </w:p>
        </w:tc>
      </w:tr>
    </w:tbl>
    <w:p w14:paraId="4FC6B41A" w14:textId="77777777" w:rsidR="00D813C3" w:rsidRDefault="00D813C3" w:rsidP="009459EB">
      <w:pPr>
        <w:spacing w:after="120"/>
        <w:jc w:val="both"/>
        <w:outlineLvl w:val="0"/>
        <w:rPr>
          <w:rFonts w:cs="Arial"/>
          <w:b/>
          <w:color w:val="000000" w:themeColor="text1"/>
        </w:rPr>
      </w:pPr>
    </w:p>
    <w:p w14:paraId="438B6659" w14:textId="2D7DD7A6" w:rsidR="009459EB" w:rsidRPr="00334C9E" w:rsidRDefault="009459EB" w:rsidP="009459EB">
      <w:pPr>
        <w:spacing w:after="120"/>
        <w:jc w:val="both"/>
        <w:outlineLvl w:val="0"/>
        <w:rPr>
          <w:rFonts w:cs="Arial"/>
          <w:b/>
          <w:color w:val="000000" w:themeColor="text1"/>
        </w:rPr>
      </w:pPr>
      <w:r w:rsidRPr="00334C9E">
        <w:rPr>
          <w:rFonts w:cs="Arial"/>
          <w:b/>
          <w:color w:val="000000" w:themeColor="text1"/>
        </w:rPr>
        <w:t>Na splnenie kritérií odborného hodnotenia musia byť vyhodnotené kladne všetky vylučujúce hodnotiace kritériá.</w:t>
      </w:r>
    </w:p>
    <w:p w14:paraId="628C9B2E" w14:textId="77485207" w:rsidR="00340A2A" w:rsidRPr="00D813C3" w:rsidRDefault="00340A2A" w:rsidP="00340A2A">
      <w:pPr>
        <w:spacing w:after="120"/>
        <w:jc w:val="both"/>
        <w:rPr>
          <w:rFonts w:cs="Arial"/>
          <w:b/>
          <w:color w:val="000000" w:themeColor="text1"/>
          <w:u w:val="single"/>
        </w:rPr>
      </w:pPr>
      <w:r w:rsidRPr="00D813C3">
        <w:rPr>
          <w:rFonts w:cs="Arial"/>
          <w:b/>
          <w:color w:val="000000" w:themeColor="text1"/>
          <w:u w:val="single"/>
        </w:rPr>
        <w:t>Bodové kritériá musia byť splnené na minimálne 60%</w:t>
      </w:r>
      <w:r w:rsidR="003A3DF2" w:rsidRPr="00D813C3">
        <w:rPr>
          <w:rFonts w:cs="Arial"/>
          <w:b/>
          <w:color w:val="000000" w:themeColor="text1"/>
          <w:u w:val="single"/>
        </w:rPr>
        <w:t>, t.</w:t>
      </w:r>
      <w:r w:rsidR="00E61E83" w:rsidRPr="00D813C3">
        <w:rPr>
          <w:rFonts w:cs="Arial"/>
          <w:b/>
          <w:color w:val="000000" w:themeColor="text1"/>
          <w:u w:val="single"/>
        </w:rPr>
        <w:t xml:space="preserve"> </w:t>
      </w:r>
      <w:r w:rsidR="003A3DF2" w:rsidRPr="00D813C3">
        <w:rPr>
          <w:rFonts w:cs="Arial"/>
          <w:b/>
          <w:color w:val="000000" w:themeColor="text1"/>
          <w:u w:val="single"/>
        </w:rPr>
        <w:t xml:space="preserve">j. ŽoPr musí získať minimálne </w:t>
      </w:r>
      <w:r w:rsidR="00C4385F" w:rsidRPr="00D813C3">
        <w:rPr>
          <w:rFonts w:cs="Arial"/>
          <w:b/>
          <w:color w:val="000000" w:themeColor="text1"/>
          <w:u w:val="single"/>
        </w:rPr>
        <w:t>1</w:t>
      </w:r>
      <w:r w:rsidR="000F54DC" w:rsidRPr="00D813C3">
        <w:rPr>
          <w:rFonts w:cs="Arial"/>
          <w:b/>
          <w:color w:val="000000" w:themeColor="text1"/>
          <w:u w:val="single"/>
        </w:rPr>
        <w:t>8</w:t>
      </w:r>
      <w:r w:rsidR="003A3DF2" w:rsidRPr="00D813C3">
        <w:rPr>
          <w:rFonts w:cs="Arial"/>
          <w:b/>
          <w:color w:val="000000" w:themeColor="text1"/>
          <w:u w:val="single"/>
        </w:rPr>
        <w:t xml:space="preserve"> bodov</w:t>
      </w:r>
      <w:r w:rsidRPr="00D813C3">
        <w:rPr>
          <w:rFonts w:cs="Arial"/>
          <w:b/>
          <w:color w:val="000000" w:themeColor="text1"/>
          <w:u w:val="single"/>
        </w:rPr>
        <w:t>.</w:t>
      </w:r>
    </w:p>
    <w:p w14:paraId="01462F66" w14:textId="37B731CB" w:rsidR="00AD4FD2" w:rsidRDefault="00AD4FD2">
      <w:pPr>
        <w:rPr>
          <w:rFonts w:cs="Arial"/>
          <w:color w:val="000000" w:themeColor="text1"/>
        </w:rPr>
      </w:pPr>
      <w:r>
        <w:rPr>
          <w:rFonts w:cs="Arial"/>
          <w:color w:val="000000" w:themeColor="text1"/>
        </w:rPr>
        <w:br w:type="page"/>
      </w:r>
    </w:p>
    <w:p w14:paraId="24226E28" w14:textId="3361A0C2" w:rsidR="00607288" w:rsidRPr="00334C9E" w:rsidRDefault="00607288" w:rsidP="00607288">
      <w:pPr>
        <w:spacing w:after="0" w:line="240" w:lineRule="auto"/>
        <w:ind w:left="1418" w:right="1139" w:hanging="360"/>
        <w:contextualSpacing/>
        <w:jc w:val="center"/>
        <w:outlineLvl w:val="0"/>
        <w:rPr>
          <w:rFonts w:eastAsia="Arial Unicode MS" w:cs="Arial"/>
          <w:color w:val="000000" w:themeColor="text1"/>
          <w:sz w:val="28"/>
          <w:u w:color="000000"/>
        </w:rPr>
      </w:pPr>
      <w:r w:rsidRPr="003615B6">
        <w:rPr>
          <w:rFonts w:eastAsia="Times New Roman" w:cs="Arial"/>
          <w:b/>
          <w:bCs/>
          <w:color w:val="000000" w:themeColor="text1"/>
          <w:sz w:val="28"/>
          <w:lang w:bidi="en-US"/>
        </w:rPr>
        <w:lastRenderedPageBreak/>
        <w:t xml:space="preserve">KRITÉRIÁ PRE VÝBER </w:t>
      </w:r>
      <w:r w:rsidRPr="00334C9E">
        <w:rPr>
          <w:rFonts w:eastAsia="Times New Roman" w:cs="Arial"/>
          <w:b/>
          <w:bCs/>
          <w:color w:val="000000" w:themeColor="text1"/>
          <w:sz w:val="28"/>
          <w:lang w:bidi="en-US"/>
        </w:rPr>
        <w:t>PROJEKTOV</w:t>
      </w:r>
      <w:r w:rsidRPr="003615B6">
        <w:rPr>
          <w:rFonts w:eastAsia="Times New Roman" w:cs="Arial"/>
          <w:b/>
          <w:bCs/>
          <w:color w:val="000000" w:themeColor="text1"/>
          <w:sz w:val="28"/>
          <w:lang w:bidi="en-US"/>
        </w:rPr>
        <w:t xml:space="preserve"> – ROZLIŠOVACIE KRITÉRIÁ</w:t>
      </w:r>
    </w:p>
    <w:p w14:paraId="57E8B531" w14:textId="77777777" w:rsidR="00607288" w:rsidRDefault="00607288" w:rsidP="00607288">
      <w:pPr>
        <w:spacing w:after="120"/>
        <w:jc w:val="both"/>
        <w:rPr>
          <w:rFonts w:cs="Arial"/>
          <w:b/>
          <w:color w:val="000000" w:themeColor="text1"/>
        </w:rPr>
      </w:pPr>
    </w:p>
    <w:tbl>
      <w:tblPr>
        <w:tblStyle w:val="Mriekatabuky"/>
        <w:tblW w:w="14851" w:type="dxa"/>
        <w:jc w:val="center"/>
        <w:tblLook w:val="04A0" w:firstRow="1" w:lastRow="0" w:firstColumn="1" w:lastColumn="0" w:noHBand="0" w:noVBand="1"/>
      </w:tblPr>
      <w:tblGrid>
        <w:gridCol w:w="3185"/>
        <w:gridCol w:w="11666"/>
      </w:tblGrid>
      <w:tr w:rsidR="00607288" w:rsidRPr="00A42D69" w14:paraId="27173754" w14:textId="77777777" w:rsidTr="00C47E32">
        <w:trPr>
          <w:trHeight w:val="516"/>
          <w:jc w:val="center"/>
        </w:trPr>
        <w:tc>
          <w:tcPr>
            <w:tcW w:w="3185" w:type="dxa"/>
            <w:shd w:val="clear" w:color="auto" w:fill="BDD6EE" w:themeFill="accent1" w:themeFillTint="66"/>
          </w:tcPr>
          <w:p w14:paraId="157C0FA4" w14:textId="77777777" w:rsidR="00607288" w:rsidRPr="00C63419" w:rsidRDefault="00607288" w:rsidP="00C47E32">
            <w:pPr>
              <w:spacing w:before="120" w:after="120"/>
              <w:rPr>
                <w:b/>
              </w:rPr>
            </w:pPr>
            <w:r w:rsidRPr="00C63419">
              <w:rPr>
                <w:b/>
              </w:rPr>
              <w:t>Operačný program</w:t>
            </w:r>
          </w:p>
        </w:tc>
        <w:tc>
          <w:tcPr>
            <w:tcW w:w="11666" w:type="dxa"/>
          </w:tcPr>
          <w:p w14:paraId="5370BD33" w14:textId="77777777" w:rsidR="00607288" w:rsidRPr="00A42D69" w:rsidRDefault="00607288" w:rsidP="00C47E32">
            <w:pPr>
              <w:spacing w:before="120" w:after="120"/>
              <w:ind w:firstLine="28"/>
              <w:jc w:val="both"/>
            </w:pPr>
            <w:r w:rsidRPr="00A42D69">
              <w:t>Integrovaný regionálny operačný program</w:t>
            </w:r>
          </w:p>
        </w:tc>
      </w:tr>
      <w:tr w:rsidR="00607288" w:rsidRPr="00A42D69" w14:paraId="495B2BA0" w14:textId="77777777" w:rsidTr="00C47E32">
        <w:trPr>
          <w:trHeight w:val="516"/>
          <w:jc w:val="center"/>
        </w:trPr>
        <w:tc>
          <w:tcPr>
            <w:tcW w:w="3185" w:type="dxa"/>
            <w:shd w:val="clear" w:color="auto" w:fill="BDD6EE" w:themeFill="accent1" w:themeFillTint="66"/>
          </w:tcPr>
          <w:p w14:paraId="40B25746" w14:textId="77777777" w:rsidR="00607288" w:rsidRPr="00C63419" w:rsidRDefault="00607288" w:rsidP="00C47E32">
            <w:pPr>
              <w:spacing w:before="120" w:after="120"/>
              <w:rPr>
                <w:b/>
              </w:rPr>
            </w:pPr>
            <w:r w:rsidRPr="00C63419">
              <w:rPr>
                <w:b/>
              </w:rPr>
              <w:t>Prioritná os</w:t>
            </w:r>
          </w:p>
        </w:tc>
        <w:tc>
          <w:tcPr>
            <w:tcW w:w="11666" w:type="dxa"/>
          </w:tcPr>
          <w:p w14:paraId="14CAF665" w14:textId="77777777" w:rsidR="00607288" w:rsidRPr="00A42D69" w:rsidRDefault="00607288" w:rsidP="00C47E32">
            <w:pPr>
              <w:spacing w:before="120" w:after="120"/>
              <w:ind w:firstLine="28"/>
              <w:jc w:val="both"/>
            </w:pPr>
            <w:r w:rsidRPr="00A42D69">
              <w:t>5. Miestny rozvoj vedený komunitou</w:t>
            </w:r>
          </w:p>
        </w:tc>
      </w:tr>
      <w:tr w:rsidR="00607288" w:rsidRPr="00A42D69" w14:paraId="112C2154" w14:textId="77777777" w:rsidTr="00C47E32">
        <w:trPr>
          <w:trHeight w:val="789"/>
          <w:jc w:val="center"/>
        </w:trPr>
        <w:tc>
          <w:tcPr>
            <w:tcW w:w="3185" w:type="dxa"/>
            <w:tcBorders>
              <w:bottom w:val="single" w:sz="4" w:space="0" w:color="auto"/>
            </w:tcBorders>
            <w:shd w:val="clear" w:color="auto" w:fill="BDD6EE" w:themeFill="accent1" w:themeFillTint="66"/>
          </w:tcPr>
          <w:p w14:paraId="49A57609" w14:textId="77777777" w:rsidR="00607288" w:rsidRPr="00C63419" w:rsidRDefault="00607288" w:rsidP="00C47E32">
            <w:pPr>
              <w:spacing w:before="120" w:after="120"/>
              <w:rPr>
                <w:b/>
              </w:rPr>
            </w:pPr>
            <w:r w:rsidRPr="00C63419">
              <w:rPr>
                <w:b/>
              </w:rPr>
              <w:t>Investičná priorita</w:t>
            </w:r>
          </w:p>
        </w:tc>
        <w:tc>
          <w:tcPr>
            <w:tcW w:w="11666" w:type="dxa"/>
            <w:tcBorders>
              <w:bottom w:val="single" w:sz="4" w:space="0" w:color="auto"/>
            </w:tcBorders>
          </w:tcPr>
          <w:p w14:paraId="6BAE1A19" w14:textId="77777777" w:rsidR="00607288" w:rsidRPr="00A42D69" w:rsidRDefault="00607288" w:rsidP="00C47E32">
            <w:pPr>
              <w:tabs>
                <w:tab w:val="left" w:pos="8545"/>
              </w:tabs>
              <w:spacing w:before="120" w:after="120"/>
              <w:ind w:firstLine="28"/>
              <w:jc w:val="both"/>
            </w:pPr>
            <w:r w:rsidRPr="00A42D69">
              <w:t>5.1 Záväzné investície v rámci stratégií miestneho rozvoja vedeného komunitou</w:t>
            </w:r>
            <w:r>
              <w:tab/>
            </w:r>
          </w:p>
        </w:tc>
      </w:tr>
      <w:tr w:rsidR="00607288" w:rsidRPr="00A42D69" w14:paraId="5BC4529E" w14:textId="77777777" w:rsidTr="00C47E32">
        <w:trPr>
          <w:jc w:val="center"/>
        </w:trPr>
        <w:tc>
          <w:tcPr>
            <w:tcW w:w="3185" w:type="dxa"/>
            <w:tcBorders>
              <w:bottom w:val="single" w:sz="4" w:space="0" w:color="auto"/>
            </w:tcBorders>
            <w:shd w:val="clear" w:color="auto" w:fill="BDD6EE" w:themeFill="accent1" w:themeFillTint="66"/>
          </w:tcPr>
          <w:p w14:paraId="65074AE3" w14:textId="77777777" w:rsidR="00607288" w:rsidRPr="00C63419" w:rsidRDefault="00607288" w:rsidP="00C47E32">
            <w:pPr>
              <w:spacing w:before="120" w:after="120"/>
              <w:rPr>
                <w:b/>
              </w:rPr>
            </w:pPr>
            <w:r w:rsidRPr="00C63419">
              <w:rPr>
                <w:b/>
              </w:rPr>
              <w:t>Špecifický cieľ</w:t>
            </w:r>
          </w:p>
        </w:tc>
        <w:tc>
          <w:tcPr>
            <w:tcW w:w="11666" w:type="dxa"/>
            <w:tcBorders>
              <w:bottom w:val="single" w:sz="4" w:space="0" w:color="auto"/>
            </w:tcBorders>
          </w:tcPr>
          <w:p w14:paraId="63D0C938" w14:textId="42CA640B" w:rsidR="00607288" w:rsidRPr="00A42D69" w:rsidRDefault="00B95044" w:rsidP="00C47E32">
            <w:pPr>
              <w:spacing w:before="120" w:after="120"/>
              <w:jc w:val="both"/>
            </w:pPr>
            <w:sdt>
              <w:sdtPr>
                <w:rPr>
                  <w:rFonts w:cs="Arial"/>
                  <w:sz w:val="20"/>
                </w:rPr>
                <w:alias w:val="Výber špecifického cieľa IROP"/>
                <w:tag w:val="ŠC IROP"/>
                <w:id w:val="-899755796"/>
                <w:placeholder>
                  <w:docPart w:val="572DA1377D824A99B62E847102DED519"/>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3C2741">
                  <w:rPr>
                    <w:rFonts w:cs="Arial"/>
                    <w:sz w:val="20"/>
                  </w:rPr>
                  <w:t>5.1.1 Zvýšenie zamestnanosti na miestnej úrovni podporou podnikania a inovácií</w:t>
                </w:r>
              </w:sdtContent>
            </w:sdt>
          </w:p>
        </w:tc>
      </w:tr>
      <w:tr w:rsidR="00607288" w:rsidRPr="00A42D69" w14:paraId="30A4CD4A" w14:textId="77777777" w:rsidTr="00C47E32">
        <w:trPr>
          <w:jc w:val="center"/>
        </w:trPr>
        <w:tc>
          <w:tcPr>
            <w:tcW w:w="3185" w:type="dxa"/>
            <w:tcBorders>
              <w:bottom w:val="single" w:sz="4" w:space="0" w:color="auto"/>
            </w:tcBorders>
            <w:shd w:val="clear" w:color="auto" w:fill="BDD6EE" w:themeFill="accent1" w:themeFillTint="66"/>
          </w:tcPr>
          <w:p w14:paraId="15A2591C" w14:textId="77777777" w:rsidR="00607288" w:rsidRPr="00C63419" w:rsidRDefault="00607288" w:rsidP="00C47E32">
            <w:pPr>
              <w:spacing w:before="120" w:after="120"/>
              <w:rPr>
                <w:b/>
              </w:rPr>
            </w:pPr>
            <w:r w:rsidRPr="00C63419">
              <w:rPr>
                <w:b/>
              </w:rPr>
              <w:t>MAS</w:t>
            </w:r>
          </w:p>
        </w:tc>
        <w:tc>
          <w:tcPr>
            <w:tcW w:w="11666" w:type="dxa"/>
            <w:tcBorders>
              <w:bottom w:val="single" w:sz="4" w:space="0" w:color="auto"/>
            </w:tcBorders>
          </w:tcPr>
          <w:p w14:paraId="10413542" w14:textId="029DCACF" w:rsidR="00607288" w:rsidRPr="00A42D69" w:rsidRDefault="00FB597A" w:rsidP="00C47E32">
            <w:pPr>
              <w:spacing w:before="120" w:after="120"/>
              <w:jc w:val="both"/>
            </w:pPr>
            <w:r>
              <w:t xml:space="preserve">Občianske združenie MAS </w:t>
            </w:r>
            <w:r w:rsidR="003C2741">
              <w:t>Sabinovsko</w:t>
            </w:r>
            <w:r>
              <w:t>, o. z.</w:t>
            </w:r>
          </w:p>
        </w:tc>
      </w:tr>
      <w:tr w:rsidR="00607288" w:rsidRPr="00A42D69" w14:paraId="1D005461" w14:textId="77777777" w:rsidTr="00C47E32">
        <w:trPr>
          <w:jc w:val="center"/>
        </w:trPr>
        <w:tc>
          <w:tcPr>
            <w:tcW w:w="3185" w:type="dxa"/>
            <w:tcBorders>
              <w:bottom w:val="single" w:sz="4" w:space="0" w:color="auto"/>
            </w:tcBorders>
            <w:shd w:val="clear" w:color="auto" w:fill="BDD6EE" w:themeFill="accent1" w:themeFillTint="66"/>
          </w:tcPr>
          <w:p w14:paraId="76E2576B" w14:textId="77777777" w:rsidR="00607288" w:rsidRPr="00C63419" w:rsidRDefault="00607288" w:rsidP="00C47E32">
            <w:pPr>
              <w:spacing w:before="120" w:after="120"/>
              <w:rPr>
                <w:b/>
              </w:rPr>
            </w:pPr>
            <w:r w:rsidRPr="00C63419">
              <w:rPr>
                <w:b/>
              </w:rPr>
              <w:t>Hlavná aktivita projektu</w:t>
            </w:r>
          </w:p>
        </w:tc>
        <w:tc>
          <w:tcPr>
            <w:tcW w:w="11666" w:type="dxa"/>
            <w:tcBorders>
              <w:bottom w:val="single" w:sz="4" w:space="0" w:color="auto"/>
            </w:tcBorders>
          </w:tcPr>
          <w:p w14:paraId="6440977C" w14:textId="0C5E4911" w:rsidR="00607288" w:rsidRPr="00A42D69" w:rsidRDefault="00B95044" w:rsidP="00C47E32">
            <w:pPr>
              <w:spacing w:before="120" w:after="120"/>
              <w:jc w:val="both"/>
              <w:rPr>
                <w:b/>
              </w:rPr>
            </w:pPr>
            <w:sdt>
              <w:sdtPr>
                <w:rPr>
                  <w:rFonts w:cs="Arial"/>
                  <w:sz w:val="20"/>
                </w:rPr>
                <w:alias w:val="Hlavné aktivity"/>
                <w:tag w:val="Hlavné aktivity"/>
                <w:id w:val="-327061177"/>
                <w:placeholder>
                  <w:docPart w:val="B7A212540D384E958EF804D7271F30E8"/>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C2741">
                  <w:rPr>
                    <w:rFonts w:cs="Arial"/>
                    <w:sz w:val="20"/>
                  </w:rPr>
                  <w:t>A1 Podpora podnikania a inovácií</w:t>
                </w:r>
              </w:sdtContent>
            </w:sdt>
          </w:p>
        </w:tc>
      </w:tr>
    </w:tbl>
    <w:p w14:paraId="30B1C908" w14:textId="77777777" w:rsidR="00607288" w:rsidRPr="00F913AB" w:rsidRDefault="00607288" w:rsidP="00607288">
      <w:pPr>
        <w:spacing w:after="120"/>
        <w:jc w:val="both"/>
        <w:rPr>
          <w:rFonts w:cs="Arial"/>
          <w:b/>
          <w:color w:val="000000" w:themeColor="text1"/>
          <w:sz w:val="8"/>
          <w:szCs w:val="8"/>
        </w:rPr>
      </w:pPr>
    </w:p>
    <w:p w14:paraId="34CDBECB" w14:textId="77777777" w:rsidR="003B1FA9" w:rsidRPr="00A654E1" w:rsidRDefault="003B1FA9" w:rsidP="00A654E1">
      <w:pPr>
        <w:spacing w:before="120" w:after="120" w:line="240" w:lineRule="auto"/>
        <w:ind w:left="426"/>
        <w:jc w:val="both"/>
      </w:pPr>
      <w:r w:rsidRPr="00A654E1">
        <w:t>Ide o povinné kritériá, ktoré sa však aplikujú výlučne v prípade rovnosti bodov dvoch alebo viacerých žiadostí o príspevok nachádzajúcich sa na úrovni disponibilnej alokácie výzvy v príslušnom hodnotiacom kole, kedy nemôžu byť s ohľadom na obmedzenosť disponibilných zdrojov podporené všetky tieto žiadosti o príspevok.</w:t>
      </w:r>
    </w:p>
    <w:p w14:paraId="78BCE16B" w14:textId="77777777" w:rsidR="00607288" w:rsidRDefault="00607288" w:rsidP="00607288">
      <w:pPr>
        <w:spacing w:after="120"/>
        <w:jc w:val="both"/>
        <w:rPr>
          <w:rFonts w:cs="Arial"/>
          <w:color w:val="000000" w:themeColor="text1"/>
        </w:rPr>
      </w:pPr>
    </w:p>
    <w:p w14:paraId="612B798C" w14:textId="77777777" w:rsidR="003B1FA9" w:rsidRPr="00A654E1" w:rsidRDefault="003B1FA9" w:rsidP="00A654E1">
      <w:pPr>
        <w:pStyle w:val="Odsekzoznamu"/>
        <w:ind w:left="426"/>
        <w:jc w:val="both"/>
        <w:rPr>
          <w:rFonts w:asciiTheme="minorHAnsi" w:hAnsiTheme="minorHAnsi"/>
        </w:rPr>
      </w:pPr>
      <w:r w:rsidRPr="00A654E1">
        <w:rPr>
          <w:rFonts w:asciiTheme="minorHAnsi" w:hAnsiTheme="minorHAnsi"/>
        </w:rPr>
        <w:t>Rozlišovacie kritériá sú:</w:t>
      </w:r>
    </w:p>
    <w:p w14:paraId="5BE2E3EC" w14:textId="499DF62D" w:rsidR="003B1FA9" w:rsidRPr="00A654E1" w:rsidRDefault="003B1FA9" w:rsidP="00A654E1">
      <w:pPr>
        <w:pStyle w:val="Odsekzoznamu"/>
        <w:numPr>
          <w:ilvl w:val="0"/>
          <w:numId w:val="32"/>
        </w:numPr>
        <w:spacing w:after="160" w:line="259" w:lineRule="auto"/>
        <w:ind w:left="1701"/>
        <w:jc w:val="both"/>
        <w:rPr>
          <w:rFonts w:asciiTheme="minorHAnsi" w:hAnsiTheme="minorHAnsi"/>
        </w:rPr>
      </w:pPr>
      <w:r w:rsidRPr="00A654E1">
        <w:rPr>
          <w:rFonts w:asciiTheme="minorHAnsi" w:hAnsiTheme="minorHAnsi"/>
        </w:rPr>
        <w:t>Hodnota Value for Money</w:t>
      </w:r>
      <w:r w:rsidR="00840A27">
        <w:rPr>
          <w:rFonts w:asciiTheme="minorHAnsi" w:hAnsiTheme="minorHAnsi"/>
        </w:rPr>
        <w:t xml:space="preserve"> (</w:t>
      </w:r>
      <w:r w:rsidR="00840A27" w:rsidRPr="00FF5D5B">
        <w:rPr>
          <w:rFonts w:asciiTheme="minorHAnsi" w:hAnsiTheme="minorHAnsi"/>
        </w:rPr>
        <w:t>výška príspevku v EUR na hlavnú aktivitu projektu / FTE)</w:t>
      </w:r>
      <w:r w:rsidRPr="00A654E1">
        <w:rPr>
          <w:rFonts w:asciiTheme="minorHAnsi" w:hAnsiTheme="minorHAnsi"/>
        </w:rPr>
        <w:t>,</w:t>
      </w:r>
    </w:p>
    <w:p w14:paraId="2A4EBC70" w14:textId="768DDD96" w:rsidR="003B1FA9" w:rsidRPr="00A654E1" w:rsidRDefault="003B1FA9" w:rsidP="00A654E1">
      <w:pPr>
        <w:pStyle w:val="Odsekzoznamu"/>
        <w:numPr>
          <w:ilvl w:val="0"/>
          <w:numId w:val="32"/>
        </w:numPr>
        <w:spacing w:after="160" w:line="259" w:lineRule="auto"/>
        <w:ind w:left="1701"/>
        <w:jc w:val="both"/>
        <w:rPr>
          <w:rFonts w:asciiTheme="minorHAnsi" w:hAnsiTheme="minorHAnsi"/>
        </w:rPr>
      </w:pPr>
      <w:r w:rsidRPr="00A654E1">
        <w:rPr>
          <w:rFonts w:asciiTheme="minorHAnsi" w:hAnsiTheme="minorHAnsi"/>
        </w:rPr>
        <w:t>Posúdenie vplyvu a dopadu projektu na plnenie stratégiu CLLD,</w:t>
      </w:r>
    </w:p>
    <w:p w14:paraId="299FD727" w14:textId="05AB1AE3" w:rsidR="003B1FA9" w:rsidRPr="00A654E1" w:rsidRDefault="003B1FA9" w:rsidP="00A654E1">
      <w:pPr>
        <w:pStyle w:val="Odsekzoznamu"/>
        <w:ind w:left="1701"/>
        <w:jc w:val="both"/>
        <w:rPr>
          <w:rFonts w:asciiTheme="minorHAnsi" w:hAnsiTheme="minorHAnsi"/>
        </w:rPr>
      </w:pPr>
      <w:r w:rsidRPr="00A654E1">
        <w:rPr>
          <w:rFonts w:asciiTheme="minorHAnsi" w:hAnsiTheme="minorHAnsi"/>
        </w:rPr>
        <w:t>Toto rozlišovacie kritérium sa aplikuje jedine v prípadoch, ak aplikácia na základe hodnoty value for money neurčila konečné poradie žiadostí o príspevok na hranici alokácie.</w:t>
      </w:r>
      <w:r w:rsidR="004938B3">
        <w:rPr>
          <w:rFonts w:asciiTheme="minorHAnsi" w:hAnsiTheme="minorHAnsi"/>
        </w:rPr>
        <w:t xml:space="preserve"> </w:t>
      </w:r>
      <w:r w:rsidR="004938B3" w:rsidRPr="008E3991">
        <w:rPr>
          <w:rFonts w:ascii="Arial" w:hAnsi="Arial" w:cs="Arial"/>
          <w:sz w:val="20"/>
          <w:szCs w:val="20"/>
        </w:rPr>
        <w:t>Toto rozlišovacie kritérium aplikuje výberová komisia MAS.</w:t>
      </w:r>
    </w:p>
    <w:p w14:paraId="04831BCA" w14:textId="1637230B" w:rsidR="003B1FA9" w:rsidRDefault="003B1FA9" w:rsidP="00607288">
      <w:pPr>
        <w:spacing w:after="120"/>
        <w:jc w:val="both"/>
        <w:rPr>
          <w:rFonts w:cs="Arial"/>
          <w:color w:val="000000" w:themeColor="text1"/>
        </w:rPr>
      </w:pPr>
    </w:p>
    <w:p w14:paraId="5672C3AF" w14:textId="77777777" w:rsidR="00F913AB" w:rsidRPr="001D6046" w:rsidRDefault="00F913AB" w:rsidP="00F913AB">
      <w:pPr>
        <w:spacing w:after="0" w:line="276" w:lineRule="auto"/>
        <w:jc w:val="both"/>
        <w:rPr>
          <w:rFonts w:cstheme="minorHAnsi"/>
          <w:b/>
          <w:bCs/>
        </w:rPr>
      </w:pPr>
      <w:r w:rsidRPr="001D6046">
        <w:rPr>
          <w:rFonts w:cstheme="minorHAnsi"/>
          <w:b/>
          <w:bCs/>
        </w:rPr>
        <w:t>Value for money</w:t>
      </w:r>
    </w:p>
    <w:tbl>
      <w:tblPr>
        <w:tblStyle w:val="Mriekatabuky"/>
        <w:tblW w:w="0" w:type="auto"/>
        <w:tblLook w:val="04A0" w:firstRow="1" w:lastRow="0" w:firstColumn="1" w:lastColumn="0" w:noHBand="0" w:noVBand="1"/>
      </w:tblPr>
      <w:tblGrid>
        <w:gridCol w:w="3498"/>
        <w:gridCol w:w="3498"/>
        <w:gridCol w:w="3499"/>
        <w:gridCol w:w="3499"/>
      </w:tblGrid>
      <w:tr w:rsidR="00F913AB" w:rsidRPr="006512A4" w14:paraId="78215A49" w14:textId="77777777" w:rsidTr="00D70FF1">
        <w:tc>
          <w:tcPr>
            <w:tcW w:w="3498"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0BC9FBE0"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Hlavná aktivita</w:t>
            </w:r>
          </w:p>
        </w:tc>
        <w:tc>
          <w:tcPr>
            <w:tcW w:w="3498"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5ED0780C"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Ukazovateľ na úrovni projektu</w:t>
            </w:r>
          </w:p>
        </w:tc>
        <w:tc>
          <w:tcPr>
            <w:tcW w:w="3499"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7E9A3C9F"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Merná jednotka ukazovateľa</w:t>
            </w:r>
          </w:p>
        </w:tc>
        <w:tc>
          <w:tcPr>
            <w:tcW w:w="3499"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7E149EE9"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Spôsob výpočtu</w:t>
            </w:r>
          </w:p>
        </w:tc>
      </w:tr>
      <w:tr w:rsidR="00F913AB" w:rsidRPr="006512A4" w14:paraId="44533FAF" w14:textId="77777777" w:rsidTr="00D70FF1">
        <w:tc>
          <w:tcPr>
            <w:tcW w:w="3498" w:type="dxa"/>
            <w:tcBorders>
              <w:top w:val="single" w:sz="4" w:space="0" w:color="auto"/>
              <w:left w:val="single" w:sz="4" w:space="0" w:color="auto"/>
              <w:bottom w:val="single" w:sz="4" w:space="0" w:color="auto"/>
              <w:right w:val="single" w:sz="4" w:space="0" w:color="auto"/>
            </w:tcBorders>
            <w:vAlign w:val="center"/>
            <w:hideMark/>
          </w:tcPr>
          <w:p w14:paraId="32919649" w14:textId="77777777" w:rsidR="00F913AB" w:rsidRPr="006512A4" w:rsidRDefault="00F913AB" w:rsidP="00D70FF1">
            <w:pPr>
              <w:spacing w:line="276" w:lineRule="auto"/>
              <w:jc w:val="both"/>
              <w:rPr>
                <w:rFonts w:cstheme="minorHAnsi"/>
              </w:rPr>
            </w:pPr>
            <w:r w:rsidRPr="006512A4">
              <w:rPr>
                <w:rFonts w:cstheme="minorHAnsi"/>
              </w:rPr>
              <w:t>A.1 Podpora podnikania a inovácií</w:t>
            </w:r>
          </w:p>
        </w:tc>
        <w:tc>
          <w:tcPr>
            <w:tcW w:w="3498" w:type="dxa"/>
            <w:tcBorders>
              <w:top w:val="single" w:sz="4" w:space="0" w:color="auto"/>
              <w:left w:val="single" w:sz="4" w:space="0" w:color="auto"/>
              <w:bottom w:val="single" w:sz="4" w:space="0" w:color="auto"/>
              <w:right w:val="single" w:sz="4" w:space="0" w:color="auto"/>
            </w:tcBorders>
            <w:vAlign w:val="center"/>
            <w:hideMark/>
          </w:tcPr>
          <w:p w14:paraId="163F3A6D" w14:textId="77777777" w:rsidR="00F913AB" w:rsidRPr="006512A4" w:rsidRDefault="00F913AB" w:rsidP="00D70FF1">
            <w:pPr>
              <w:spacing w:line="276" w:lineRule="auto"/>
              <w:jc w:val="both"/>
              <w:rPr>
                <w:rFonts w:cstheme="minorHAnsi"/>
              </w:rPr>
            </w:pPr>
            <w:r w:rsidRPr="006512A4">
              <w:rPr>
                <w:rFonts w:cstheme="minorHAnsi"/>
              </w:rPr>
              <w:t>A104 Počet vytvorených pracovných miest.</w:t>
            </w:r>
          </w:p>
        </w:tc>
        <w:tc>
          <w:tcPr>
            <w:tcW w:w="3499" w:type="dxa"/>
            <w:tcBorders>
              <w:top w:val="single" w:sz="4" w:space="0" w:color="auto"/>
              <w:left w:val="single" w:sz="4" w:space="0" w:color="auto"/>
              <w:bottom w:val="single" w:sz="4" w:space="0" w:color="auto"/>
              <w:right w:val="single" w:sz="4" w:space="0" w:color="auto"/>
            </w:tcBorders>
            <w:vAlign w:val="center"/>
            <w:hideMark/>
          </w:tcPr>
          <w:p w14:paraId="12B11B27" w14:textId="77777777" w:rsidR="00F913AB" w:rsidRPr="006512A4" w:rsidRDefault="00F913AB" w:rsidP="00D70FF1">
            <w:pPr>
              <w:spacing w:line="276" w:lineRule="auto"/>
              <w:jc w:val="center"/>
              <w:rPr>
                <w:rFonts w:cstheme="minorHAnsi"/>
              </w:rPr>
            </w:pPr>
            <w:r w:rsidRPr="006512A4">
              <w:rPr>
                <w:rFonts w:cstheme="minorHAnsi"/>
              </w:rPr>
              <w:t>FTE</w:t>
            </w:r>
          </w:p>
        </w:tc>
        <w:tc>
          <w:tcPr>
            <w:tcW w:w="3499" w:type="dxa"/>
            <w:tcBorders>
              <w:top w:val="single" w:sz="4" w:space="0" w:color="auto"/>
              <w:left w:val="single" w:sz="4" w:space="0" w:color="auto"/>
              <w:bottom w:val="single" w:sz="4" w:space="0" w:color="auto"/>
              <w:right w:val="single" w:sz="4" w:space="0" w:color="auto"/>
            </w:tcBorders>
            <w:vAlign w:val="center"/>
            <w:hideMark/>
          </w:tcPr>
          <w:p w14:paraId="2F6B5972" w14:textId="77777777" w:rsidR="00F913AB" w:rsidRPr="006512A4" w:rsidRDefault="00F913AB" w:rsidP="00D70FF1">
            <w:pPr>
              <w:spacing w:line="276" w:lineRule="auto"/>
              <w:jc w:val="both"/>
              <w:rPr>
                <w:rFonts w:cstheme="minorHAnsi"/>
              </w:rPr>
            </w:pPr>
            <w:r w:rsidRPr="006512A4">
              <w:rPr>
                <w:rFonts w:cstheme="minorHAnsi"/>
              </w:rPr>
              <w:t>výška príspevku v EUR na hlavnú aktivitu projektu / FTE</w:t>
            </w:r>
          </w:p>
        </w:tc>
      </w:tr>
    </w:tbl>
    <w:p w14:paraId="6D3CB92B" w14:textId="77777777" w:rsidR="00F913AB" w:rsidRDefault="00F913AB" w:rsidP="00F913AB">
      <w:pPr>
        <w:spacing w:line="276" w:lineRule="auto"/>
        <w:jc w:val="both"/>
        <w:rPr>
          <w:rFonts w:cstheme="minorHAnsi"/>
        </w:rPr>
      </w:pPr>
    </w:p>
    <w:p w14:paraId="48BEEB2C" w14:textId="6961EFE3" w:rsidR="00F913AB" w:rsidRPr="001D6046" w:rsidRDefault="00F913AB" w:rsidP="00F913AB">
      <w:pPr>
        <w:spacing w:line="276" w:lineRule="auto"/>
        <w:jc w:val="both"/>
        <w:rPr>
          <w:rFonts w:cstheme="minorHAnsi"/>
          <w:b/>
          <w:bCs/>
        </w:rPr>
      </w:pPr>
      <w:r w:rsidRPr="001D6046">
        <w:rPr>
          <w:rFonts w:cstheme="minorHAnsi"/>
          <w:b/>
          <w:bCs/>
        </w:rPr>
        <w:t xml:space="preserve">Posúdenie vplyvu a dopadu projektu na plnenie stratégie CLLD </w:t>
      </w:r>
    </w:p>
    <w:p w14:paraId="5C4822FA" w14:textId="152EAE70" w:rsidR="00F913AB" w:rsidRPr="00334C9E" w:rsidRDefault="00F913AB" w:rsidP="001D6046">
      <w:pPr>
        <w:spacing w:line="276" w:lineRule="auto"/>
        <w:jc w:val="both"/>
        <w:rPr>
          <w:rFonts w:cs="Arial"/>
          <w:color w:val="000000" w:themeColor="text1"/>
        </w:rPr>
      </w:pPr>
      <w:r w:rsidRPr="006512A4">
        <w:rPr>
          <w:rFonts w:cstheme="minorHAnsi"/>
        </w:rPr>
        <w:t>Odborní hodnotitelia posúdia projekty na hranici alokácie z hľadiska ich vplyvu a dopadu na plnenie stratégie CLLD.</w:t>
      </w:r>
    </w:p>
    <w:sectPr w:rsidR="00F913AB" w:rsidRPr="00334C9E" w:rsidSect="00041014">
      <w:headerReference w:type="first" r:id="rId8"/>
      <w:footerReference w:type="first" r:id="rId9"/>
      <w:pgSz w:w="16838" w:h="11906" w:orient="landscape"/>
      <w:pgMar w:top="720" w:right="720" w:bottom="720" w:left="720"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9C6FF" w14:textId="77777777" w:rsidR="00B95044" w:rsidRDefault="00B95044" w:rsidP="006447D5">
      <w:pPr>
        <w:spacing w:after="0" w:line="240" w:lineRule="auto"/>
      </w:pPr>
      <w:r>
        <w:separator/>
      </w:r>
    </w:p>
  </w:endnote>
  <w:endnote w:type="continuationSeparator" w:id="0">
    <w:p w14:paraId="7DFE0CFE" w14:textId="77777777" w:rsidR="00B95044" w:rsidRDefault="00B95044"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EF84E" w14:textId="77777777" w:rsidR="00041014" w:rsidRDefault="00041014" w:rsidP="00041014">
    <w:pPr>
      <w:pStyle w:val="Pta"/>
      <w:jc w:val="right"/>
    </w:pPr>
    <w:r w:rsidRPr="00627EA3">
      <w:rPr>
        <w:noProof/>
        <w:lang w:eastAsia="sk-SK"/>
      </w:rPr>
      <mc:AlternateContent>
        <mc:Choice Requires="wps">
          <w:drawing>
            <wp:anchor distT="0" distB="0" distL="114300" distR="114300" simplePos="0" relativeHeight="251688960" behindDoc="0" locked="0" layoutInCell="1" allowOverlap="1" wp14:anchorId="3F47B9AF" wp14:editId="0568F237">
              <wp:simplePos x="0" y="0"/>
              <wp:positionH relativeFrom="column">
                <wp:posOffset>-4445</wp:posOffset>
              </wp:positionH>
              <wp:positionV relativeFrom="paragraph">
                <wp:posOffset>120015</wp:posOffset>
              </wp:positionV>
              <wp:extent cx="9792000" cy="41423"/>
              <wp:effectExtent l="0" t="0" r="19050" b="34925"/>
              <wp:wrapNone/>
              <wp:docPr id="13" name="Rovná spojnica 13"/>
              <wp:cNvGraphicFramePr/>
              <a:graphic xmlns:a="http://schemas.openxmlformats.org/drawingml/2006/main">
                <a:graphicData uri="http://schemas.microsoft.com/office/word/2010/wordprocessingShape">
                  <wps:wsp>
                    <wps:cNvCnPr/>
                    <wps:spPr>
                      <a:xfrm flipV="1">
                        <a:off x="0" y="0"/>
                        <a:ext cx="9792000"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E771FA" id="Rovná spojnica 13"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9.45pt" to="770.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" strokecolor="#8496b0 [1951]" strokeweight="1.5pt">
              <v:stroke joinstyle="miter"/>
            </v:line>
          </w:pict>
        </mc:Fallback>
      </mc:AlternateContent>
    </w:r>
    <w:r>
      <w:t xml:space="preserve"> </w:t>
    </w:r>
  </w:p>
  <w:p w14:paraId="7F482C9B" w14:textId="0D1602B3" w:rsidR="00041014" w:rsidRPr="00041014" w:rsidRDefault="00041014" w:rsidP="00041014">
    <w:pPr>
      <w:pStyle w:val="Pta"/>
      <w:ind w:right="89"/>
      <w:jc w:val="right"/>
    </w:pPr>
    <w:r>
      <w:t xml:space="preserve">Strana </w:t>
    </w:r>
    <w:sdt>
      <w:sdtPr>
        <w:id w:val="1416054441"/>
        <w:docPartObj>
          <w:docPartGallery w:val="Page Numbers (Bottom of Page)"/>
          <w:docPartUnique/>
        </w:docPartObj>
      </w:sdtPr>
      <w:sdtEndPr/>
      <w:sdtContent>
        <w:r>
          <w:fldChar w:fldCharType="begin"/>
        </w:r>
        <w:r>
          <w:instrText>PAGE   \* MERGEFORMAT</w:instrText>
        </w:r>
        <w:r>
          <w:fldChar w:fldCharType="separate"/>
        </w:r>
        <w:r w:rsidR="003D44B8">
          <w:rPr>
            <w:noProof/>
          </w:rPr>
          <w:t>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D8433" w14:textId="77777777" w:rsidR="00B95044" w:rsidRDefault="00B95044" w:rsidP="006447D5">
      <w:pPr>
        <w:spacing w:after="0" w:line="240" w:lineRule="auto"/>
      </w:pPr>
      <w:r>
        <w:separator/>
      </w:r>
    </w:p>
  </w:footnote>
  <w:footnote w:type="continuationSeparator" w:id="0">
    <w:p w14:paraId="19D56684" w14:textId="77777777" w:rsidR="00B95044" w:rsidRDefault="00B95044" w:rsidP="006447D5">
      <w:pPr>
        <w:spacing w:after="0" w:line="240" w:lineRule="auto"/>
      </w:pPr>
      <w:r>
        <w:continuationSeparator/>
      </w:r>
    </w:p>
  </w:footnote>
  <w:footnote w:id="1">
    <w:p w14:paraId="1358CF3A" w14:textId="77777777" w:rsidR="002A4B3B" w:rsidRDefault="002A4B3B" w:rsidP="002A4B3B">
      <w:pPr>
        <w:pStyle w:val="Textpoznmkypodiarou"/>
      </w:pPr>
      <w:r>
        <w:rPr>
          <w:rStyle w:val="Odkaznapoznmkupodiarou"/>
        </w:rPr>
        <w:footnoteRef/>
      </w:r>
      <w:r>
        <w:t xml:space="preserve"> Platí len pre hlavnú aktivitu A1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3477" w14:textId="49CE97DE" w:rsidR="00E5263D" w:rsidRPr="001F013A" w:rsidRDefault="005E7304" w:rsidP="001D5D3D">
    <w:pPr>
      <w:pStyle w:val="Hlavika"/>
      <w:rPr>
        <w:rFonts w:ascii="Arial Narrow" w:hAnsi="Arial Narrow"/>
        <w:sz w:val="20"/>
      </w:rPr>
    </w:pPr>
    <w:r>
      <w:rPr>
        <w:noProof/>
        <w:lang w:eastAsia="sk-SK"/>
      </w:rPr>
      <w:drawing>
        <wp:anchor distT="0" distB="0" distL="114300" distR="114300" simplePos="0" relativeHeight="251691008" behindDoc="1" locked="0" layoutInCell="1" allowOverlap="1" wp14:anchorId="1170BDA6" wp14:editId="587A7F36">
          <wp:simplePos x="0" y="0"/>
          <wp:positionH relativeFrom="column">
            <wp:posOffset>4638675</wp:posOffset>
          </wp:positionH>
          <wp:positionV relativeFrom="paragraph">
            <wp:posOffset>9525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6" name="Obrázok 6"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5D14">
      <w:rPr>
        <w:noProof/>
      </w:rPr>
      <w:t xml:space="preserve">                 </w:t>
    </w:r>
    <w:r w:rsidRPr="004B21C8">
      <w:rPr>
        <w:noProof/>
        <w:lang w:eastAsia="sk-SK"/>
      </w:rPr>
      <w:drawing>
        <wp:inline distT="0" distB="0" distL="0" distR="0" wp14:anchorId="2C366A39" wp14:editId="20C7F2D3">
          <wp:extent cx="905256" cy="330206"/>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5825" cy="334061"/>
                  </a:xfrm>
                  <a:prstGeom prst="rect">
                    <a:avLst/>
                  </a:prstGeom>
                  <a:noFill/>
                  <a:ln>
                    <a:noFill/>
                  </a:ln>
                </pic:spPr>
              </pic:pic>
            </a:graphicData>
          </a:graphic>
        </wp:inline>
      </w:drawing>
    </w:r>
    <w:r w:rsidR="00563B2B" w:rsidRPr="00627EA3">
      <w:rPr>
        <w:noProof/>
        <w:lang w:eastAsia="sk-SK"/>
      </w:rPr>
      <mc:AlternateContent>
        <mc:Choice Requires="wps">
          <w:drawing>
            <wp:anchor distT="0" distB="0" distL="114300" distR="114300" simplePos="0" relativeHeight="251686912" behindDoc="0" locked="0" layoutInCell="1" allowOverlap="1" wp14:anchorId="7447C77E" wp14:editId="34D94075">
              <wp:simplePos x="0" y="0"/>
              <wp:positionH relativeFrom="page">
                <wp:posOffset>90805</wp:posOffset>
              </wp:positionH>
              <wp:positionV relativeFrom="paragraph">
                <wp:posOffset>-1116761</wp:posOffset>
              </wp:positionV>
              <wp:extent cx="10040620" cy="27940"/>
              <wp:effectExtent l="0" t="0" r="36830" b="29210"/>
              <wp:wrapNone/>
              <wp:docPr id="20" name="Rovná spojnica 20"/>
              <wp:cNvGraphicFramePr/>
              <a:graphic xmlns:a="http://schemas.openxmlformats.org/drawingml/2006/main">
                <a:graphicData uri="http://schemas.microsoft.com/office/word/2010/wordprocessingShape">
                  <wps:wsp>
                    <wps:cNvCnPr/>
                    <wps:spPr>
                      <a:xfrm>
                        <a:off x="0" y="0"/>
                        <a:ext cx="10040620" cy="27940"/>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554A70" id="Rovná spojnica 20"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5pt,-87.95pt" to="797.7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" strokecolor="#8496b0 [1951]" strokeweight="1.5pt">
              <v:stroke joinstyle="miter"/>
              <w10:wrap anchorx="page"/>
            </v:line>
          </w:pict>
        </mc:Fallback>
      </mc:AlternateContent>
    </w:r>
    <w:r w:rsidR="00E5263D" w:rsidRPr="004C2F1F">
      <w:rPr>
        <w:rFonts w:ascii="Arial Narrow" w:hAnsi="Arial Narrow"/>
        <w:noProof/>
        <w:sz w:val="20"/>
        <w:lang w:eastAsia="sk-SK"/>
      </w:rPr>
      <w:drawing>
        <wp:anchor distT="0" distB="0" distL="114300" distR="114300" simplePos="0" relativeHeight="251679744" behindDoc="1" locked="0" layoutInCell="1" allowOverlap="1" wp14:anchorId="6AE97000" wp14:editId="39DE14EE">
          <wp:simplePos x="0" y="0"/>
          <wp:positionH relativeFrom="column">
            <wp:posOffset>8059098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E5263D" w:rsidRPr="004C2F1F">
      <w:rPr>
        <w:rFonts w:ascii="Arial Narrow" w:hAnsi="Arial Narrow"/>
        <w:noProof/>
        <w:sz w:val="20"/>
        <w:lang w:eastAsia="sk-SK"/>
      </w:rPr>
      <w:drawing>
        <wp:anchor distT="0" distB="0" distL="114300" distR="114300" simplePos="0" relativeHeight="251677696" behindDoc="1" locked="0" layoutInCell="1" allowOverlap="1" wp14:anchorId="0EC3EBEE" wp14:editId="3CBBACD0">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79095FBE" w14:textId="2EBD1180" w:rsidR="00E5263D" w:rsidRDefault="00E5263D" w:rsidP="001D5D3D">
    <w:pPr>
      <w:pStyle w:val="Hlavika"/>
      <w:rPr>
        <w:rFonts w:ascii="Arial Narrow" w:hAnsi="Arial Narrow" w:cs="Arial"/>
        <w:sz w:val="20"/>
      </w:rPr>
    </w:pPr>
  </w:p>
  <w:p w14:paraId="77AAE3CC" w14:textId="771BF640" w:rsidR="00E5263D" w:rsidRDefault="00E5263D" w:rsidP="001D5D3D">
    <w:pPr>
      <w:pStyle w:val="Hlavika"/>
      <w:rPr>
        <w:rFonts w:ascii="Arial Narrow" w:hAnsi="Arial Narrow" w:cs="Arial"/>
        <w:sz w:val="20"/>
      </w:rPr>
    </w:pPr>
  </w:p>
  <w:p w14:paraId="71F1F8F9" w14:textId="43B123EB" w:rsidR="00E5263D" w:rsidRPr="001D5D3D" w:rsidRDefault="00E5263D" w:rsidP="001D5D3D">
    <w:pPr>
      <w:pStyle w:val="Hlavika"/>
      <w:tabs>
        <w:tab w:val="clear" w:pos="4680"/>
        <w:tab w:val="clear" w:pos="9360"/>
        <w:tab w:val="right" w:pos="15309"/>
      </w:tabs>
      <w:rPr>
        <w:rFonts w:ascii="Arial Narrow" w:hAnsi="Arial Narrow" w:cs="Arial"/>
      </w:rPr>
    </w:pPr>
    <w:r w:rsidRPr="00334C9E">
      <w:rPr>
        <w:rFonts w:ascii="Arial Narrow" w:hAnsi="Arial Narrow" w:cs="Arial"/>
        <w:sz w:val="20"/>
      </w:rPr>
      <w:tab/>
    </w:r>
    <w:r w:rsidRPr="00AD4FD2">
      <w:rPr>
        <w:rFonts w:ascii="Arial Narrow" w:hAnsi="Arial Narrow" w:cs="Arial"/>
        <w:sz w:val="20"/>
      </w:rPr>
      <w:t xml:space="preserve">Príloha č. </w:t>
    </w:r>
    <w:r w:rsidR="00AD4FD2" w:rsidRPr="00AD4FD2">
      <w:rPr>
        <w:rFonts w:ascii="Arial Narrow" w:hAnsi="Arial Narrow" w:cs="Arial"/>
        <w:sz w:val="20"/>
      </w:rPr>
      <w:t>4</w:t>
    </w:r>
    <w:r w:rsidRPr="00AD4FD2">
      <w:rPr>
        <w:rFonts w:ascii="Arial Narrow" w:hAnsi="Arial Narrow" w:cs="Arial"/>
        <w:sz w:val="20"/>
      </w:rPr>
      <w:t xml:space="preserve"> výzvy – Kritériá na výber projektov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0" w15:restartNumberingAfterBreak="0">
    <w:nsid w:val="34F54E0F"/>
    <w:multiLevelType w:val="hybridMultilevel"/>
    <w:tmpl w:val="9D80D7E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38BA7A7D"/>
    <w:multiLevelType w:val="hybridMultilevel"/>
    <w:tmpl w:val="155CBAB8"/>
    <w:lvl w:ilvl="0" w:tplc="041B000F">
      <w:start w:val="1"/>
      <w:numFmt w:val="decimal"/>
      <w:lvlText w:val="%1."/>
      <w:lvlJc w:val="left"/>
      <w:pPr>
        <w:tabs>
          <w:tab w:val="num" w:pos="2912"/>
        </w:tabs>
        <w:ind w:left="2912" w:hanging="360"/>
      </w:pPr>
    </w:lvl>
    <w:lvl w:ilvl="1" w:tplc="041B0019">
      <w:start w:val="1"/>
      <w:numFmt w:val="lowerLetter"/>
      <w:lvlText w:val="%2."/>
      <w:lvlJc w:val="left"/>
      <w:pPr>
        <w:tabs>
          <w:tab w:val="num" w:pos="3060"/>
        </w:tabs>
        <w:ind w:left="3060" w:hanging="360"/>
      </w:pPr>
    </w:lvl>
    <w:lvl w:ilvl="2" w:tplc="041B001B" w:tentative="1">
      <w:start w:val="1"/>
      <w:numFmt w:val="lowerRoman"/>
      <w:lvlText w:val="%3."/>
      <w:lvlJc w:val="right"/>
      <w:pPr>
        <w:tabs>
          <w:tab w:val="num" w:pos="3780"/>
        </w:tabs>
        <w:ind w:left="3780" w:hanging="180"/>
      </w:pPr>
    </w:lvl>
    <w:lvl w:ilvl="3" w:tplc="041B000F" w:tentative="1">
      <w:start w:val="1"/>
      <w:numFmt w:val="decimal"/>
      <w:lvlText w:val="%4."/>
      <w:lvlJc w:val="left"/>
      <w:pPr>
        <w:tabs>
          <w:tab w:val="num" w:pos="4500"/>
        </w:tabs>
        <w:ind w:left="4500" w:hanging="360"/>
      </w:pPr>
    </w:lvl>
    <w:lvl w:ilvl="4" w:tplc="041B0019" w:tentative="1">
      <w:start w:val="1"/>
      <w:numFmt w:val="lowerLetter"/>
      <w:lvlText w:val="%5."/>
      <w:lvlJc w:val="left"/>
      <w:pPr>
        <w:tabs>
          <w:tab w:val="num" w:pos="5220"/>
        </w:tabs>
        <w:ind w:left="5220" w:hanging="360"/>
      </w:pPr>
    </w:lvl>
    <w:lvl w:ilvl="5" w:tplc="041B001B" w:tentative="1">
      <w:start w:val="1"/>
      <w:numFmt w:val="lowerRoman"/>
      <w:lvlText w:val="%6."/>
      <w:lvlJc w:val="right"/>
      <w:pPr>
        <w:tabs>
          <w:tab w:val="num" w:pos="5940"/>
        </w:tabs>
        <w:ind w:left="5940" w:hanging="180"/>
      </w:pPr>
    </w:lvl>
    <w:lvl w:ilvl="6" w:tplc="041B000F" w:tentative="1">
      <w:start w:val="1"/>
      <w:numFmt w:val="decimal"/>
      <w:lvlText w:val="%7."/>
      <w:lvlJc w:val="left"/>
      <w:pPr>
        <w:tabs>
          <w:tab w:val="num" w:pos="6660"/>
        </w:tabs>
        <w:ind w:left="6660" w:hanging="360"/>
      </w:pPr>
    </w:lvl>
    <w:lvl w:ilvl="7" w:tplc="041B0019" w:tentative="1">
      <w:start w:val="1"/>
      <w:numFmt w:val="lowerLetter"/>
      <w:lvlText w:val="%8."/>
      <w:lvlJc w:val="left"/>
      <w:pPr>
        <w:tabs>
          <w:tab w:val="num" w:pos="7380"/>
        </w:tabs>
        <w:ind w:left="7380" w:hanging="360"/>
      </w:pPr>
    </w:lvl>
    <w:lvl w:ilvl="8" w:tplc="041B001B" w:tentative="1">
      <w:start w:val="1"/>
      <w:numFmt w:val="lowerRoman"/>
      <w:lvlText w:val="%9."/>
      <w:lvlJc w:val="right"/>
      <w:pPr>
        <w:tabs>
          <w:tab w:val="num" w:pos="8100"/>
        </w:tabs>
        <w:ind w:left="8100" w:hanging="180"/>
      </w:pPr>
    </w:lvl>
  </w:abstractNum>
  <w:abstractNum w:abstractNumId="12"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196EA8"/>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7"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609DC"/>
    <w:multiLevelType w:val="hybridMultilevel"/>
    <w:tmpl w:val="FD0EA0F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5"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31"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0"/>
  </w:num>
  <w:num w:numId="4">
    <w:abstractNumId w:val="28"/>
  </w:num>
  <w:num w:numId="5">
    <w:abstractNumId w:val="29"/>
  </w:num>
  <w:num w:numId="6">
    <w:abstractNumId w:val="7"/>
  </w:num>
  <w:num w:numId="7">
    <w:abstractNumId w:val="26"/>
  </w:num>
  <w:num w:numId="8">
    <w:abstractNumId w:val="12"/>
  </w:num>
  <w:num w:numId="9">
    <w:abstractNumId w:val="13"/>
  </w:num>
  <w:num w:numId="10">
    <w:abstractNumId w:val="4"/>
  </w:num>
  <w:num w:numId="11">
    <w:abstractNumId w:val="18"/>
  </w:num>
  <w:num w:numId="12">
    <w:abstractNumId w:val="15"/>
  </w:num>
  <w:num w:numId="13">
    <w:abstractNumId w:val="25"/>
  </w:num>
  <w:num w:numId="14">
    <w:abstractNumId w:val="21"/>
  </w:num>
  <w:num w:numId="15">
    <w:abstractNumId w:val="14"/>
  </w:num>
  <w:num w:numId="16">
    <w:abstractNumId w:val="8"/>
  </w:num>
  <w:num w:numId="17">
    <w:abstractNumId w:val="19"/>
  </w:num>
  <w:num w:numId="18">
    <w:abstractNumId w:val="27"/>
  </w:num>
  <w:num w:numId="19">
    <w:abstractNumId w:val="23"/>
  </w:num>
  <w:num w:numId="20">
    <w:abstractNumId w:val="2"/>
  </w:num>
  <w:num w:numId="21">
    <w:abstractNumId w:val="1"/>
  </w:num>
  <w:num w:numId="22">
    <w:abstractNumId w:val="31"/>
  </w:num>
  <w:num w:numId="23">
    <w:abstractNumId w:val="6"/>
  </w:num>
  <w:num w:numId="24">
    <w:abstractNumId w:val="31"/>
  </w:num>
  <w:num w:numId="25">
    <w:abstractNumId w:val="1"/>
  </w:num>
  <w:num w:numId="26">
    <w:abstractNumId w:val="6"/>
  </w:num>
  <w:num w:numId="27">
    <w:abstractNumId w:val="5"/>
  </w:num>
  <w:num w:numId="28">
    <w:abstractNumId w:val="24"/>
  </w:num>
  <w:num w:numId="29">
    <w:abstractNumId w:val="22"/>
  </w:num>
  <w:num w:numId="30">
    <w:abstractNumId w:val="30"/>
  </w:num>
  <w:num w:numId="31">
    <w:abstractNumId w:val="11"/>
  </w:num>
  <w:num w:numId="32">
    <w:abstractNumId w:val="9"/>
  </w:num>
  <w:num w:numId="33">
    <w:abstractNumId w:val="20"/>
  </w:num>
  <w:num w:numId="34">
    <w:abstractNumId w:val="16"/>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1EEB"/>
    <w:rsid w:val="00023B1F"/>
    <w:rsid w:val="00032EAB"/>
    <w:rsid w:val="00033031"/>
    <w:rsid w:val="000331E4"/>
    <w:rsid w:val="0003655E"/>
    <w:rsid w:val="00041014"/>
    <w:rsid w:val="00053DF4"/>
    <w:rsid w:val="00055A2D"/>
    <w:rsid w:val="000579E5"/>
    <w:rsid w:val="0006402A"/>
    <w:rsid w:val="00066478"/>
    <w:rsid w:val="00066F7E"/>
    <w:rsid w:val="00067A71"/>
    <w:rsid w:val="00071E45"/>
    <w:rsid w:val="0007302B"/>
    <w:rsid w:val="00073386"/>
    <w:rsid w:val="00077913"/>
    <w:rsid w:val="0008016F"/>
    <w:rsid w:val="0008777E"/>
    <w:rsid w:val="000944CC"/>
    <w:rsid w:val="00094552"/>
    <w:rsid w:val="000956D6"/>
    <w:rsid w:val="00097647"/>
    <w:rsid w:val="000A5118"/>
    <w:rsid w:val="000A6687"/>
    <w:rsid w:val="000A74C2"/>
    <w:rsid w:val="000B046D"/>
    <w:rsid w:val="000B1F02"/>
    <w:rsid w:val="000B3549"/>
    <w:rsid w:val="000B38D8"/>
    <w:rsid w:val="000C0810"/>
    <w:rsid w:val="000C159E"/>
    <w:rsid w:val="000D28B0"/>
    <w:rsid w:val="000E2F43"/>
    <w:rsid w:val="000E3512"/>
    <w:rsid w:val="000E47C9"/>
    <w:rsid w:val="000E4973"/>
    <w:rsid w:val="000F1331"/>
    <w:rsid w:val="000F396F"/>
    <w:rsid w:val="000F4063"/>
    <w:rsid w:val="000F52AC"/>
    <w:rsid w:val="000F54DC"/>
    <w:rsid w:val="00103508"/>
    <w:rsid w:val="00107DC2"/>
    <w:rsid w:val="00112DDE"/>
    <w:rsid w:val="00114339"/>
    <w:rsid w:val="00116456"/>
    <w:rsid w:val="00120081"/>
    <w:rsid w:val="001206CD"/>
    <w:rsid w:val="00120768"/>
    <w:rsid w:val="001266A0"/>
    <w:rsid w:val="0012785C"/>
    <w:rsid w:val="0013048D"/>
    <w:rsid w:val="0013534B"/>
    <w:rsid w:val="0013600D"/>
    <w:rsid w:val="00136D67"/>
    <w:rsid w:val="00142FD9"/>
    <w:rsid w:val="001454CA"/>
    <w:rsid w:val="001502C2"/>
    <w:rsid w:val="00150B3D"/>
    <w:rsid w:val="00152043"/>
    <w:rsid w:val="001523DC"/>
    <w:rsid w:val="0015422F"/>
    <w:rsid w:val="001548DC"/>
    <w:rsid w:val="00160A59"/>
    <w:rsid w:val="00170C4D"/>
    <w:rsid w:val="001714EF"/>
    <w:rsid w:val="001769BC"/>
    <w:rsid w:val="001816FF"/>
    <w:rsid w:val="00182222"/>
    <w:rsid w:val="001834B3"/>
    <w:rsid w:val="0018641E"/>
    <w:rsid w:val="00186AB8"/>
    <w:rsid w:val="00187338"/>
    <w:rsid w:val="00187E8D"/>
    <w:rsid w:val="00192A08"/>
    <w:rsid w:val="001A0BEE"/>
    <w:rsid w:val="001B0ED2"/>
    <w:rsid w:val="001B3ED7"/>
    <w:rsid w:val="001C1F44"/>
    <w:rsid w:val="001C7563"/>
    <w:rsid w:val="001D0B8B"/>
    <w:rsid w:val="001D15EF"/>
    <w:rsid w:val="001D1854"/>
    <w:rsid w:val="001D1A22"/>
    <w:rsid w:val="001D5D3D"/>
    <w:rsid w:val="001D6046"/>
    <w:rsid w:val="001E10C6"/>
    <w:rsid w:val="001E6A35"/>
    <w:rsid w:val="001F0938"/>
    <w:rsid w:val="001F618A"/>
    <w:rsid w:val="002028E6"/>
    <w:rsid w:val="00206A9C"/>
    <w:rsid w:val="00212F85"/>
    <w:rsid w:val="00217790"/>
    <w:rsid w:val="00221D29"/>
    <w:rsid w:val="0022447A"/>
    <w:rsid w:val="00224938"/>
    <w:rsid w:val="00226709"/>
    <w:rsid w:val="00237713"/>
    <w:rsid w:val="00240572"/>
    <w:rsid w:val="00241F1A"/>
    <w:rsid w:val="002456FD"/>
    <w:rsid w:val="002573C6"/>
    <w:rsid w:val="00260B63"/>
    <w:rsid w:val="00262784"/>
    <w:rsid w:val="0026684D"/>
    <w:rsid w:val="00271BF5"/>
    <w:rsid w:val="002741A0"/>
    <w:rsid w:val="00275CCF"/>
    <w:rsid w:val="00281453"/>
    <w:rsid w:val="0028704D"/>
    <w:rsid w:val="002942EF"/>
    <w:rsid w:val="00295AC2"/>
    <w:rsid w:val="00295F74"/>
    <w:rsid w:val="00297E2A"/>
    <w:rsid w:val="002A0F60"/>
    <w:rsid w:val="002A2C37"/>
    <w:rsid w:val="002A4B3B"/>
    <w:rsid w:val="002A5D14"/>
    <w:rsid w:val="002B3A18"/>
    <w:rsid w:val="002B4BB6"/>
    <w:rsid w:val="002B5816"/>
    <w:rsid w:val="002B5ACF"/>
    <w:rsid w:val="002B7238"/>
    <w:rsid w:val="002B7D3A"/>
    <w:rsid w:val="002C06FE"/>
    <w:rsid w:val="002C1952"/>
    <w:rsid w:val="002C58C1"/>
    <w:rsid w:val="002D0E71"/>
    <w:rsid w:val="002D2786"/>
    <w:rsid w:val="002D30EF"/>
    <w:rsid w:val="002D5412"/>
    <w:rsid w:val="002D56BC"/>
    <w:rsid w:val="002E24F1"/>
    <w:rsid w:val="002E4D51"/>
    <w:rsid w:val="002E7672"/>
    <w:rsid w:val="002F07B1"/>
    <w:rsid w:val="002F40AF"/>
    <w:rsid w:val="002F70FE"/>
    <w:rsid w:val="00300639"/>
    <w:rsid w:val="00303C57"/>
    <w:rsid w:val="00307EB6"/>
    <w:rsid w:val="0031467F"/>
    <w:rsid w:val="0031563E"/>
    <w:rsid w:val="00322B2E"/>
    <w:rsid w:val="00325032"/>
    <w:rsid w:val="003269E1"/>
    <w:rsid w:val="003320FE"/>
    <w:rsid w:val="00332619"/>
    <w:rsid w:val="00333D87"/>
    <w:rsid w:val="00334C9E"/>
    <w:rsid w:val="00336872"/>
    <w:rsid w:val="00340A2A"/>
    <w:rsid w:val="003418A0"/>
    <w:rsid w:val="00343C4B"/>
    <w:rsid w:val="00347286"/>
    <w:rsid w:val="003475FF"/>
    <w:rsid w:val="00351E7A"/>
    <w:rsid w:val="003615B6"/>
    <w:rsid w:val="003619DD"/>
    <w:rsid w:val="003627FB"/>
    <w:rsid w:val="003631E5"/>
    <w:rsid w:val="00365AF1"/>
    <w:rsid w:val="003734EE"/>
    <w:rsid w:val="003751DB"/>
    <w:rsid w:val="003761E9"/>
    <w:rsid w:val="00380C46"/>
    <w:rsid w:val="00381A09"/>
    <w:rsid w:val="0038512E"/>
    <w:rsid w:val="00386033"/>
    <w:rsid w:val="00392C0B"/>
    <w:rsid w:val="00393DD9"/>
    <w:rsid w:val="003940A4"/>
    <w:rsid w:val="003A3DF2"/>
    <w:rsid w:val="003A4666"/>
    <w:rsid w:val="003B1FA9"/>
    <w:rsid w:val="003B32AA"/>
    <w:rsid w:val="003B43CE"/>
    <w:rsid w:val="003C0029"/>
    <w:rsid w:val="003C19C2"/>
    <w:rsid w:val="003C1E0A"/>
    <w:rsid w:val="003C2741"/>
    <w:rsid w:val="003C3AA4"/>
    <w:rsid w:val="003C4EF8"/>
    <w:rsid w:val="003C52DC"/>
    <w:rsid w:val="003C6D55"/>
    <w:rsid w:val="003C7523"/>
    <w:rsid w:val="003C7A2D"/>
    <w:rsid w:val="003D44B8"/>
    <w:rsid w:val="003D558C"/>
    <w:rsid w:val="003D5FC2"/>
    <w:rsid w:val="003E019C"/>
    <w:rsid w:val="003E1BA7"/>
    <w:rsid w:val="003E55DE"/>
    <w:rsid w:val="003E706F"/>
    <w:rsid w:val="003F28D3"/>
    <w:rsid w:val="003F2E32"/>
    <w:rsid w:val="003F6C8E"/>
    <w:rsid w:val="003F749D"/>
    <w:rsid w:val="00401AB4"/>
    <w:rsid w:val="00404055"/>
    <w:rsid w:val="00411130"/>
    <w:rsid w:val="00412C46"/>
    <w:rsid w:val="00412FA0"/>
    <w:rsid w:val="00413E8F"/>
    <w:rsid w:val="00415A0F"/>
    <w:rsid w:val="004207A1"/>
    <w:rsid w:val="00420E07"/>
    <w:rsid w:val="0042576E"/>
    <w:rsid w:val="004303F6"/>
    <w:rsid w:val="00430C29"/>
    <w:rsid w:val="004314A9"/>
    <w:rsid w:val="00434F9F"/>
    <w:rsid w:val="00440986"/>
    <w:rsid w:val="00442D84"/>
    <w:rsid w:val="00444C2E"/>
    <w:rsid w:val="00444FCC"/>
    <w:rsid w:val="0044548E"/>
    <w:rsid w:val="00445684"/>
    <w:rsid w:val="00445704"/>
    <w:rsid w:val="00447D47"/>
    <w:rsid w:val="00450852"/>
    <w:rsid w:val="00453E6F"/>
    <w:rsid w:val="00454BA6"/>
    <w:rsid w:val="00457071"/>
    <w:rsid w:val="00461E72"/>
    <w:rsid w:val="004627BA"/>
    <w:rsid w:val="00467B03"/>
    <w:rsid w:val="00473D27"/>
    <w:rsid w:val="00480D9F"/>
    <w:rsid w:val="0049086C"/>
    <w:rsid w:val="00492C48"/>
    <w:rsid w:val="004938B3"/>
    <w:rsid w:val="00493914"/>
    <w:rsid w:val="00495768"/>
    <w:rsid w:val="0049731C"/>
    <w:rsid w:val="004B21C8"/>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0A50"/>
    <w:rsid w:val="0050633F"/>
    <w:rsid w:val="00506D00"/>
    <w:rsid w:val="0051226C"/>
    <w:rsid w:val="0051771A"/>
    <w:rsid w:val="005210F1"/>
    <w:rsid w:val="00524762"/>
    <w:rsid w:val="005268B1"/>
    <w:rsid w:val="00527195"/>
    <w:rsid w:val="005273A4"/>
    <w:rsid w:val="00530B49"/>
    <w:rsid w:val="00533EDA"/>
    <w:rsid w:val="00534058"/>
    <w:rsid w:val="005347BB"/>
    <w:rsid w:val="00534E85"/>
    <w:rsid w:val="0054149D"/>
    <w:rsid w:val="0054484D"/>
    <w:rsid w:val="005453CA"/>
    <w:rsid w:val="0055119E"/>
    <w:rsid w:val="00555456"/>
    <w:rsid w:val="00561444"/>
    <w:rsid w:val="00563B2B"/>
    <w:rsid w:val="00563B91"/>
    <w:rsid w:val="00564DB5"/>
    <w:rsid w:val="0057380A"/>
    <w:rsid w:val="0057652E"/>
    <w:rsid w:val="00581A45"/>
    <w:rsid w:val="00581C5F"/>
    <w:rsid w:val="0059209D"/>
    <w:rsid w:val="0059573D"/>
    <w:rsid w:val="0059586E"/>
    <w:rsid w:val="00595B20"/>
    <w:rsid w:val="0059761F"/>
    <w:rsid w:val="005A0906"/>
    <w:rsid w:val="005A2A5C"/>
    <w:rsid w:val="005A6C30"/>
    <w:rsid w:val="005A6CA9"/>
    <w:rsid w:val="005B1EA3"/>
    <w:rsid w:val="005B3219"/>
    <w:rsid w:val="005B61FE"/>
    <w:rsid w:val="005B7014"/>
    <w:rsid w:val="005C0D61"/>
    <w:rsid w:val="005C1D17"/>
    <w:rsid w:val="005D281E"/>
    <w:rsid w:val="005D6275"/>
    <w:rsid w:val="005E071B"/>
    <w:rsid w:val="005E5F54"/>
    <w:rsid w:val="005E7304"/>
    <w:rsid w:val="005F092D"/>
    <w:rsid w:val="005F10A6"/>
    <w:rsid w:val="00600B81"/>
    <w:rsid w:val="006051BA"/>
    <w:rsid w:val="00607288"/>
    <w:rsid w:val="00610062"/>
    <w:rsid w:val="00611A9C"/>
    <w:rsid w:val="0061310C"/>
    <w:rsid w:val="006214BC"/>
    <w:rsid w:val="0063370D"/>
    <w:rsid w:val="00633BC1"/>
    <w:rsid w:val="00634BE9"/>
    <w:rsid w:val="0063565C"/>
    <w:rsid w:val="00637D4D"/>
    <w:rsid w:val="00643048"/>
    <w:rsid w:val="0064304C"/>
    <w:rsid w:val="006436E8"/>
    <w:rsid w:val="006447D5"/>
    <w:rsid w:val="0064758B"/>
    <w:rsid w:val="00656A72"/>
    <w:rsid w:val="006639C1"/>
    <w:rsid w:val="006666B3"/>
    <w:rsid w:val="006676D8"/>
    <w:rsid w:val="0067180D"/>
    <w:rsid w:val="0067272E"/>
    <w:rsid w:val="006753CF"/>
    <w:rsid w:val="00677B16"/>
    <w:rsid w:val="00681312"/>
    <w:rsid w:val="00683495"/>
    <w:rsid w:val="00683514"/>
    <w:rsid w:val="00683692"/>
    <w:rsid w:val="0068421D"/>
    <w:rsid w:val="00694A48"/>
    <w:rsid w:val="006A2590"/>
    <w:rsid w:val="006A373F"/>
    <w:rsid w:val="006B000A"/>
    <w:rsid w:val="006B2C5B"/>
    <w:rsid w:val="006B396B"/>
    <w:rsid w:val="006B3FDE"/>
    <w:rsid w:val="006B53D9"/>
    <w:rsid w:val="006B58E1"/>
    <w:rsid w:val="006C0E70"/>
    <w:rsid w:val="006C2958"/>
    <w:rsid w:val="006C38A1"/>
    <w:rsid w:val="006C528B"/>
    <w:rsid w:val="006C5BBE"/>
    <w:rsid w:val="006D30E9"/>
    <w:rsid w:val="006D4CDB"/>
    <w:rsid w:val="006E19BA"/>
    <w:rsid w:val="006E2422"/>
    <w:rsid w:val="006E3736"/>
    <w:rsid w:val="006E67EF"/>
    <w:rsid w:val="006F242F"/>
    <w:rsid w:val="006F283B"/>
    <w:rsid w:val="006F6E4B"/>
    <w:rsid w:val="006F757D"/>
    <w:rsid w:val="006F7E2F"/>
    <w:rsid w:val="00715E12"/>
    <w:rsid w:val="00715F66"/>
    <w:rsid w:val="00720FFF"/>
    <w:rsid w:val="0072161D"/>
    <w:rsid w:val="00724D81"/>
    <w:rsid w:val="00736B1F"/>
    <w:rsid w:val="00737FE6"/>
    <w:rsid w:val="00740D10"/>
    <w:rsid w:val="007422AA"/>
    <w:rsid w:val="00747198"/>
    <w:rsid w:val="0075185F"/>
    <w:rsid w:val="00755505"/>
    <w:rsid w:val="0076155E"/>
    <w:rsid w:val="00767508"/>
    <w:rsid w:val="00770176"/>
    <w:rsid w:val="00771679"/>
    <w:rsid w:val="00773281"/>
    <w:rsid w:val="00775650"/>
    <w:rsid w:val="00776E20"/>
    <w:rsid w:val="0078128F"/>
    <w:rsid w:val="00781E9F"/>
    <w:rsid w:val="00793D60"/>
    <w:rsid w:val="00794FB4"/>
    <w:rsid w:val="007953A8"/>
    <w:rsid w:val="00795F9A"/>
    <w:rsid w:val="00796DC9"/>
    <w:rsid w:val="007A21D8"/>
    <w:rsid w:val="007A3934"/>
    <w:rsid w:val="007A6B63"/>
    <w:rsid w:val="007A6E45"/>
    <w:rsid w:val="007B1085"/>
    <w:rsid w:val="007B39BB"/>
    <w:rsid w:val="007B6B36"/>
    <w:rsid w:val="007C416E"/>
    <w:rsid w:val="007D2241"/>
    <w:rsid w:val="007D2F5E"/>
    <w:rsid w:val="007D36FA"/>
    <w:rsid w:val="007D4C56"/>
    <w:rsid w:val="007D4EEE"/>
    <w:rsid w:val="007D5E49"/>
    <w:rsid w:val="007E0D53"/>
    <w:rsid w:val="007E2F96"/>
    <w:rsid w:val="007E35A8"/>
    <w:rsid w:val="007E5F48"/>
    <w:rsid w:val="007E6F49"/>
    <w:rsid w:val="007E7DF9"/>
    <w:rsid w:val="007F4600"/>
    <w:rsid w:val="007F5293"/>
    <w:rsid w:val="00805D7F"/>
    <w:rsid w:val="00815F8F"/>
    <w:rsid w:val="00816151"/>
    <w:rsid w:val="00823447"/>
    <w:rsid w:val="00823E50"/>
    <w:rsid w:val="0082565A"/>
    <w:rsid w:val="008258C4"/>
    <w:rsid w:val="00827943"/>
    <w:rsid w:val="00834FA7"/>
    <w:rsid w:val="008351C2"/>
    <w:rsid w:val="00835606"/>
    <w:rsid w:val="00836214"/>
    <w:rsid w:val="0083621D"/>
    <w:rsid w:val="008375BA"/>
    <w:rsid w:val="00840A27"/>
    <w:rsid w:val="008410AE"/>
    <w:rsid w:val="008411C7"/>
    <w:rsid w:val="0084248B"/>
    <w:rsid w:val="0084546E"/>
    <w:rsid w:val="00847FAF"/>
    <w:rsid w:val="0085134A"/>
    <w:rsid w:val="008520E6"/>
    <w:rsid w:val="00853088"/>
    <w:rsid w:val="008531CF"/>
    <w:rsid w:val="008544DC"/>
    <w:rsid w:val="00856918"/>
    <w:rsid w:val="00860ED1"/>
    <w:rsid w:val="00866900"/>
    <w:rsid w:val="00877DCB"/>
    <w:rsid w:val="00881404"/>
    <w:rsid w:val="00884B2A"/>
    <w:rsid w:val="00891FF6"/>
    <w:rsid w:val="00892C76"/>
    <w:rsid w:val="008947CB"/>
    <w:rsid w:val="00894842"/>
    <w:rsid w:val="0089625B"/>
    <w:rsid w:val="008976E0"/>
    <w:rsid w:val="008A57E8"/>
    <w:rsid w:val="008A584C"/>
    <w:rsid w:val="008A61FD"/>
    <w:rsid w:val="008A7F04"/>
    <w:rsid w:val="008B1462"/>
    <w:rsid w:val="008B4A3B"/>
    <w:rsid w:val="008B7B35"/>
    <w:rsid w:val="008C045A"/>
    <w:rsid w:val="008C062F"/>
    <w:rsid w:val="008C19FA"/>
    <w:rsid w:val="008C3491"/>
    <w:rsid w:val="008D2056"/>
    <w:rsid w:val="008D2C23"/>
    <w:rsid w:val="008D6238"/>
    <w:rsid w:val="008D62B8"/>
    <w:rsid w:val="008D6DCA"/>
    <w:rsid w:val="008D71E2"/>
    <w:rsid w:val="008E0299"/>
    <w:rsid w:val="008E0E6B"/>
    <w:rsid w:val="008E28C1"/>
    <w:rsid w:val="008E5D06"/>
    <w:rsid w:val="008F1E25"/>
    <w:rsid w:val="008F2B0E"/>
    <w:rsid w:val="008F2CA3"/>
    <w:rsid w:val="008F5915"/>
    <w:rsid w:val="008F7359"/>
    <w:rsid w:val="0090089A"/>
    <w:rsid w:val="00900CE2"/>
    <w:rsid w:val="0090198D"/>
    <w:rsid w:val="00905EAD"/>
    <w:rsid w:val="009100F3"/>
    <w:rsid w:val="00912DE3"/>
    <w:rsid w:val="00916252"/>
    <w:rsid w:val="00917104"/>
    <w:rsid w:val="0091775B"/>
    <w:rsid w:val="009178C1"/>
    <w:rsid w:val="00923003"/>
    <w:rsid w:val="00924BBE"/>
    <w:rsid w:val="00927022"/>
    <w:rsid w:val="009303EE"/>
    <w:rsid w:val="0093053A"/>
    <w:rsid w:val="00930A61"/>
    <w:rsid w:val="00930DED"/>
    <w:rsid w:val="00930E64"/>
    <w:rsid w:val="00935F63"/>
    <w:rsid w:val="009409BA"/>
    <w:rsid w:val="009436F8"/>
    <w:rsid w:val="0094486C"/>
    <w:rsid w:val="009459EB"/>
    <w:rsid w:val="009472B3"/>
    <w:rsid w:val="009539D4"/>
    <w:rsid w:val="00953BEB"/>
    <w:rsid w:val="009620CE"/>
    <w:rsid w:val="009620DB"/>
    <w:rsid w:val="00964622"/>
    <w:rsid w:val="009662C0"/>
    <w:rsid w:val="0096686B"/>
    <w:rsid w:val="00974DED"/>
    <w:rsid w:val="00980F45"/>
    <w:rsid w:val="009838AC"/>
    <w:rsid w:val="00985A87"/>
    <w:rsid w:val="00987448"/>
    <w:rsid w:val="00992DC2"/>
    <w:rsid w:val="009A31D1"/>
    <w:rsid w:val="009A41D7"/>
    <w:rsid w:val="009A4784"/>
    <w:rsid w:val="009A5285"/>
    <w:rsid w:val="009A72EF"/>
    <w:rsid w:val="009A74D4"/>
    <w:rsid w:val="009B3050"/>
    <w:rsid w:val="009B348E"/>
    <w:rsid w:val="009B3553"/>
    <w:rsid w:val="009B48AD"/>
    <w:rsid w:val="009B48DE"/>
    <w:rsid w:val="009C1430"/>
    <w:rsid w:val="009C3587"/>
    <w:rsid w:val="009C4230"/>
    <w:rsid w:val="009C4807"/>
    <w:rsid w:val="009C5919"/>
    <w:rsid w:val="009C73CD"/>
    <w:rsid w:val="009D0F33"/>
    <w:rsid w:val="009D1264"/>
    <w:rsid w:val="009D3E20"/>
    <w:rsid w:val="009D712A"/>
    <w:rsid w:val="009D7170"/>
    <w:rsid w:val="009E095D"/>
    <w:rsid w:val="009E454B"/>
    <w:rsid w:val="009F45CB"/>
    <w:rsid w:val="009F49A6"/>
    <w:rsid w:val="009F522C"/>
    <w:rsid w:val="00A0584B"/>
    <w:rsid w:val="00A07A2E"/>
    <w:rsid w:val="00A1276E"/>
    <w:rsid w:val="00A1615E"/>
    <w:rsid w:val="00A1718E"/>
    <w:rsid w:val="00A24AAB"/>
    <w:rsid w:val="00A255C3"/>
    <w:rsid w:val="00A2679A"/>
    <w:rsid w:val="00A320B8"/>
    <w:rsid w:val="00A32F68"/>
    <w:rsid w:val="00A33722"/>
    <w:rsid w:val="00A40C38"/>
    <w:rsid w:val="00A44DAE"/>
    <w:rsid w:val="00A456CB"/>
    <w:rsid w:val="00A461B3"/>
    <w:rsid w:val="00A46E2E"/>
    <w:rsid w:val="00A5497F"/>
    <w:rsid w:val="00A56571"/>
    <w:rsid w:val="00A570E9"/>
    <w:rsid w:val="00A6147C"/>
    <w:rsid w:val="00A654E1"/>
    <w:rsid w:val="00A65B56"/>
    <w:rsid w:val="00A7118F"/>
    <w:rsid w:val="00A72B82"/>
    <w:rsid w:val="00A73C36"/>
    <w:rsid w:val="00A74622"/>
    <w:rsid w:val="00A75668"/>
    <w:rsid w:val="00A76CE5"/>
    <w:rsid w:val="00A80F92"/>
    <w:rsid w:val="00A83B3E"/>
    <w:rsid w:val="00A83F0B"/>
    <w:rsid w:val="00A8557A"/>
    <w:rsid w:val="00A86CE3"/>
    <w:rsid w:val="00A92D52"/>
    <w:rsid w:val="00A94048"/>
    <w:rsid w:val="00AA489C"/>
    <w:rsid w:val="00AA7B24"/>
    <w:rsid w:val="00AA7FE2"/>
    <w:rsid w:val="00AB00D1"/>
    <w:rsid w:val="00AB1998"/>
    <w:rsid w:val="00AB24B3"/>
    <w:rsid w:val="00AB3156"/>
    <w:rsid w:val="00AB37C1"/>
    <w:rsid w:val="00AB7C6D"/>
    <w:rsid w:val="00AC1F74"/>
    <w:rsid w:val="00AC6372"/>
    <w:rsid w:val="00AD086A"/>
    <w:rsid w:val="00AD1102"/>
    <w:rsid w:val="00AD1A4F"/>
    <w:rsid w:val="00AD30C0"/>
    <w:rsid w:val="00AD4FD2"/>
    <w:rsid w:val="00AD78E7"/>
    <w:rsid w:val="00AE0E4B"/>
    <w:rsid w:val="00AE14A4"/>
    <w:rsid w:val="00AE20AD"/>
    <w:rsid w:val="00AE7306"/>
    <w:rsid w:val="00AF201F"/>
    <w:rsid w:val="00AF3F35"/>
    <w:rsid w:val="00AF6C46"/>
    <w:rsid w:val="00B002CF"/>
    <w:rsid w:val="00B06AFB"/>
    <w:rsid w:val="00B1456D"/>
    <w:rsid w:val="00B253C5"/>
    <w:rsid w:val="00B27BF9"/>
    <w:rsid w:val="00B30383"/>
    <w:rsid w:val="00B34267"/>
    <w:rsid w:val="00B342A2"/>
    <w:rsid w:val="00B34901"/>
    <w:rsid w:val="00B351B9"/>
    <w:rsid w:val="00B40366"/>
    <w:rsid w:val="00B43EB2"/>
    <w:rsid w:val="00B444EF"/>
    <w:rsid w:val="00B455BE"/>
    <w:rsid w:val="00B47DBF"/>
    <w:rsid w:val="00B509DD"/>
    <w:rsid w:val="00B5333E"/>
    <w:rsid w:val="00B54823"/>
    <w:rsid w:val="00B54913"/>
    <w:rsid w:val="00B5566B"/>
    <w:rsid w:val="00B558AE"/>
    <w:rsid w:val="00B55B1D"/>
    <w:rsid w:val="00B60AC2"/>
    <w:rsid w:val="00B6140B"/>
    <w:rsid w:val="00B646E7"/>
    <w:rsid w:val="00B6680D"/>
    <w:rsid w:val="00B80EC5"/>
    <w:rsid w:val="00B81609"/>
    <w:rsid w:val="00B84148"/>
    <w:rsid w:val="00B8483B"/>
    <w:rsid w:val="00B8525A"/>
    <w:rsid w:val="00B863A2"/>
    <w:rsid w:val="00B86876"/>
    <w:rsid w:val="00B906A9"/>
    <w:rsid w:val="00B93C9C"/>
    <w:rsid w:val="00B94FE9"/>
    <w:rsid w:val="00B95044"/>
    <w:rsid w:val="00B97A45"/>
    <w:rsid w:val="00B97B61"/>
    <w:rsid w:val="00BA318A"/>
    <w:rsid w:val="00BA3C98"/>
    <w:rsid w:val="00BB3FA7"/>
    <w:rsid w:val="00BB5A46"/>
    <w:rsid w:val="00BB7AEE"/>
    <w:rsid w:val="00BC22E9"/>
    <w:rsid w:val="00BC3D0F"/>
    <w:rsid w:val="00BD065A"/>
    <w:rsid w:val="00BD3358"/>
    <w:rsid w:val="00BD3D20"/>
    <w:rsid w:val="00BD6703"/>
    <w:rsid w:val="00BD72F7"/>
    <w:rsid w:val="00BE0ABA"/>
    <w:rsid w:val="00BE16B3"/>
    <w:rsid w:val="00BE33B7"/>
    <w:rsid w:val="00BE3E03"/>
    <w:rsid w:val="00BE48D8"/>
    <w:rsid w:val="00BE6A42"/>
    <w:rsid w:val="00BE6B85"/>
    <w:rsid w:val="00BF0A6C"/>
    <w:rsid w:val="00BF20E1"/>
    <w:rsid w:val="00C0025E"/>
    <w:rsid w:val="00C007D8"/>
    <w:rsid w:val="00C06BCB"/>
    <w:rsid w:val="00C06C02"/>
    <w:rsid w:val="00C10A0C"/>
    <w:rsid w:val="00C22749"/>
    <w:rsid w:val="00C22E7B"/>
    <w:rsid w:val="00C2398C"/>
    <w:rsid w:val="00C25E90"/>
    <w:rsid w:val="00C3135D"/>
    <w:rsid w:val="00C31AB1"/>
    <w:rsid w:val="00C31C7E"/>
    <w:rsid w:val="00C31E4F"/>
    <w:rsid w:val="00C33A08"/>
    <w:rsid w:val="00C4385F"/>
    <w:rsid w:val="00C44E4C"/>
    <w:rsid w:val="00C475EF"/>
    <w:rsid w:val="00C54052"/>
    <w:rsid w:val="00C57F12"/>
    <w:rsid w:val="00C62F6F"/>
    <w:rsid w:val="00C63929"/>
    <w:rsid w:val="00C6785F"/>
    <w:rsid w:val="00C67A24"/>
    <w:rsid w:val="00C7089B"/>
    <w:rsid w:val="00C70E5C"/>
    <w:rsid w:val="00C70EC8"/>
    <w:rsid w:val="00C72CF8"/>
    <w:rsid w:val="00C74E0E"/>
    <w:rsid w:val="00C76B16"/>
    <w:rsid w:val="00C7787D"/>
    <w:rsid w:val="00C80F70"/>
    <w:rsid w:val="00C83F7F"/>
    <w:rsid w:val="00C9162D"/>
    <w:rsid w:val="00C95BC8"/>
    <w:rsid w:val="00CA5F8B"/>
    <w:rsid w:val="00CA69D7"/>
    <w:rsid w:val="00CB38E8"/>
    <w:rsid w:val="00CB4CDC"/>
    <w:rsid w:val="00CB6893"/>
    <w:rsid w:val="00CC24BF"/>
    <w:rsid w:val="00CC2F1B"/>
    <w:rsid w:val="00CC4336"/>
    <w:rsid w:val="00CD1EFB"/>
    <w:rsid w:val="00CD5D6A"/>
    <w:rsid w:val="00CE65FF"/>
    <w:rsid w:val="00CF12B4"/>
    <w:rsid w:val="00CF1494"/>
    <w:rsid w:val="00CF2402"/>
    <w:rsid w:val="00CF4013"/>
    <w:rsid w:val="00CF4836"/>
    <w:rsid w:val="00D05B26"/>
    <w:rsid w:val="00D06347"/>
    <w:rsid w:val="00D07E0F"/>
    <w:rsid w:val="00D1737B"/>
    <w:rsid w:val="00D2210A"/>
    <w:rsid w:val="00D43AED"/>
    <w:rsid w:val="00D46ABA"/>
    <w:rsid w:val="00D51595"/>
    <w:rsid w:val="00D51C04"/>
    <w:rsid w:val="00D54F1D"/>
    <w:rsid w:val="00D604C6"/>
    <w:rsid w:val="00D64AC5"/>
    <w:rsid w:val="00D74C5F"/>
    <w:rsid w:val="00D75CB7"/>
    <w:rsid w:val="00D813C3"/>
    <w:rsid w:val="00D824E5"/>
    <w:rsid w:val="00D842CA"/>
    <w:rsid w:val="00D8637B"/>
    <w:rsid w:val="00D8753A"/>
    <w:rsid w:val="00D929B7"/>
    <w:rsid w:val="00D95960"/>
    <w:rsid w:val="00D96B8F"/>
    <w:rsid w:val="00DA1A1C"/>
    <w:rsid w:val="00DA64A0"/>
    <w:rsid w:val="00DA73D0"/>
    <w:rsid w:val="00DB1549"/>
    <w:rsid w:val="00DB24DE"/>
    <w:rsid w:val="00DB363E"/>
    <w:rsid w:val="00DB3E61"/>
    <w:rsid w:val="00DC153C"/>
    <w:rsid w:val="00DD7D77"/>
    <w:rsid w:val="00DE148F"/>
    <w:rsid w:val="00DE59DF"/>
    <w:rsid w:val="00DF1CA4"/>
    <w:rsid w:val="00DF5BD9"/>
    <w:rsid w:val="00DF6D25"/>
    <w:rsid w:val="00E05F86"/>
    <w:rsid w:val="00E0681E"/>
    <w:rsid w:val="00E07EAA"/>
    <w:rsid w:val="00E12F9F"/>
    <w:rsid w:val="00E137A5"/>
    <w:rsid w:val="00E24E29"/>
    <w:rsid w:val="00E3096A"/>
    <w:rsid w:val="00E333D3"/>
    <w:rsid w:val="00E34ED0"/>
    <w:rsid w:val="00E41416"/>
    <w:rsid w:val="00E425C3"/>
    <w:rsid w:val="00E47D7E"/>
    <w:rsid w:val="00E5263D"/>
    <w:rsid w:val="00E55894"/>
    <w:rsid w:val="00E57C43"/>
    <w:rsid w:val="00E61E83"/>
    <w:rsid w:val="00E63409"/>
    <w:rsid w:val="00E67B49"/>
    <w:rsid w:val="00E70208"/>
    <w:rsid w:val="00E720AF"/>
    <w:rsid w:val="00E73884"/>
    <w:rsid w:val="00E80BE8"/>
    <w:rsid w:val="00E820BB"/>
    <w:rsid w:val="00E85BE3"/>
    <w:rsid w:val="00E86565"/>
    <w:rsid w:val="00E87121"/>
    <w:rsid w:val="00E87576"/>
    <w:rsid w:val="00E90EF7"/>
    <w:rsid w:val="00E93F79"/>
    <w:rsid w:val="00E95D72"/>
    <w:rsid w:val="00E96199"/>
    <w:rsid w:val="00E96885"/>
    <w:rsid w:val="00E9798E"/>
    <w:rsid w:val="00EA2CDD"/>
    <w:rsid w:val="00EA3D10"/>
    <w:rsid w:val="00EA46D6"/>
    <w:rsid w:val="00EB12F3"/>
    <w:rsid w:val="00EB3D6B"/>
    <w:rsid w:val="00EB6D7B"/>
    <w:rsid w:val="00EC75FC"/>
    <w:rsid w:val="00ED180B"/>
    <w:rsid w:val="00ED2578"/>
    <w:rsid w:val="00ED52E6"/>
    <w:rsid w:val="00EE0F74"/>
    <w:rsid w:val="00EE3788"/>
    <w:rsid w:val="00EE3871"/>
    <w:rsid w:val="00EE4073"/>
    <w:rsid w:val="00EF138B"/>
    <w:rsid w:val="00EF152F"/>
    <w:rsid w:val="00EF1D6C"/>
    <w:rsid w:val="00F01ED2"/>
    <w:rsid w:val="00F02E70"/>
    <w:rsid w:val="00F03D55"/>
    <w:rsid w:val="00F04E86"/>
    <w:rsid w:val="00F04E95"/>
    <w:rsid w:val="00F1243B"/>
    <w:rsid w:val="00F14EC2"/>
    <w:rsid w:val="00F152B3"/>
    <w:rsid w:val="00F204FC"/>
    <w:rsid w:val="00F225C5"/>
    <w:rsid w:val="00F33E82"/>
    <w:rsid w:val="00F3461A"/>
    <w:rsid w:val="00F354B5"/>
    <w:rsid w:val="00F369CC"/>
    <w:rsid w:val="00F3711D"/>
    <w:rsid w:val="00F37A96"/>
    <w:rsid w:val="00F4187A"/>
    <w:rsid w:val="00F4378A"/>
    <w:rsid w:val="00F44AD3"/>
    <w:rsid w:val="00F45DCB"/>
    <w:rsid w:val="00F46770"/>
    <w:rsid w:val="00F5190F"/>
    <w:rsid w:val="00F52522"/>
    <w:rsid w:val="00F537B9"/>
    <w:rsid w:val="00F545F9"/>
    <w:rsid w:val="00F76769"/>
    <w:rsid w:val="00F913AB"/>
    <w:rsid w:val="00F93B3F"/>
    <w:rsid w:val="00F93FD7"/>
    <w:rsid w:val="00F9562D"/>
    <w:rsid w:val="00F96569"/>
    <w:rsid w:val="00FA0D53"/>
    <w:rsid w:val="00FA416E"/>
    <w:rsid w:val="00FA447C"/>
    <w:rsid w:val="00FA47BB"/>
    <w:rsid w:val="00FA771E"/>
    <w:rsid w:val="00FB1F26"/>
    <w:rsid w:val="00FB2443"/>
    <w:rsid w:val="00FB3AAC"/>
    <w:rsid w:val="00FB42D9"/>
    <w:rsid w:val="00FB597A"/>
    <w:rsid w:val="00FB5AD5"/>
    <w:rsid w:val="00FC13C1"/>
    <w:rsid w:val="00FC2210"/>
    <w:rsid w:val="00FC4B51"/>
    <w:rsid w:val="00FC5C5B"/>
    <w:rsid w:val="00FC6EA7"/>
    <w:rsid w:val="00FC6F43"/>
    <w:rsid w:val="00FD0984"/>
    <w:rsid w:val="00FD15A8"/>
    <w:rsid w:val="00FD6B82"/>
    <w:rsid w:val="00FD73BF"/>
    <w:rsid w:val="00FE0B3F"/>
    <w:rsid w:val="00FE0EF2"/>
    <w:rsid w:val="00FE4747"/>
    <w:rsid w:val="00FF2B80"/>
    <w:rsid w:val="00FF4542"/>
    <w:rsid w:val="00FF5D5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6D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
    <w:link w:val="Odsekzoznamu"/>
    <w:uiPriority w:val="34"/>
    <w:qFormat/>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unhideWhenUsed/>
    <w:rsid w:val="004B5B76"/>
    <w:rPr>
      <w:sz w:val="16"/>
      <w:szCs w:val="16"/>
    </w:rPr>
  </w:style>
  <w:style w:type="paragraph" w:styleId="Textkomentra">
    <w:name w:val="annotation text"/>
    <w:basedOn w:val="Normlny"/>
    <w:link w:val="TextkomentraChar"/>
    <w:uiPriority w:val="99"/>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stupntext">
    <w:name w:val="Placeholder Text"/>
    <w:basedOn w:val="Predvolenpsmoodseku"/>
    <w:uiPriority w:val="99"/>
    <w:semiHidden/>
    <w:rsid w:val="009662C0"/>
    <w:rPr>
      <w:color w:val="808080"/>
    </w:rPr>
  </w:style>
  <w:style w:type="paragraph" w:styleId="Revzia">
    <w:name w:val="Revision"/>
    <w:hidden/>
    <w:uiPriority w:val="99"/>
    <w:semiHidden/>
    <w:rsid w:val="00793D60"/>
    <w:pPr>
      <w:spacing w:after="0" w:line="240" w:lineRule="auto"/>
    </w:pPr>
  </w:style>
  <w:style w:type="paragraph" w:styleId="Zkladntext3">
    <w:name w:val="Body Text 3"/>
    <w:basedOn w:val="Normlny"/>
    <w:link w:val="Zkladntext3Char"/>
    <w:uiPriority w:val="99"/>
    <w:semiHidden/>
    <w:unhideWhenUsed/>
    <w:rsid w:val="00041014"/>
    <w:pPr>
      <w:spacing w:after="120"/>
    </w:pPr>
    <w:rPr>
      <w:sz w:val="16"/>
      <w:szCs w:val="16"/>
    </w:rPr>
  </w:style>
  <w:style w:type="character" w:customStyle="1" w:styleId="Zkladntext3Char">
    <w:name w:val="Základný text 3 Char"/>
    <w:basedOn w:val="Predvolenpsmoodseku"/>
    <w:link w:val="Zkladntext3"/>
    <w:uiPriority w:val="99"/>
    <w:semiHidden/>
    <w:rsid w:val="0004101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383062271">
      <w:bodyDiv w:val="1"/>
      <w:marLeft w:val="0"/>
      <w:marRight w:val="0"/>
      <w:marTop w:val="0"/>
      <w:marBottom w:val="0"/>
      <w:divBdr>
        <w:top w:val="none" w:sz="0" w:space="0" w:color="auto"/>
        <w:left w:val="none" w:sz="0" w:space="0" w:color="auto"/>
        <w:bottom w:val="none" w:sz="0" w:space="0" w:color="auto"/>
        <w:right w:val="none" w:sz="0" w:space="0" w:color="auto"/>
      </w:divBdr>
    </w:div>
    <w:div w:id="497815392">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0C82C2157A4025AC791A689E07B76B"/>
        <w:category>
          <w:name w:val="Všeobecné"/>
          <w:gallery w:val="placeholder"/>
        </w:category>
        <w:types>
          <w:type w:val="bbPlcHdr"/>
        </w:types>
        <w:behaviors>
          <w:behavior w:val="content"/>
        </w:behaviors>
        <w:guid w:val="{0D2B7753-0C75-47F7-AB43-C645F4F9119D}"/>
      </w:docPartPr>
      <w:docPartBody>
        <w:p w:rsidR="00F60CBA" w:rsidRDefault="00B20F1E" w:rsidP="00B20F1E">
          <w:pPr>
            <w:pStyle w:val="7B0C82C2157A4025AC791A689E07B76B2"/>
          </w:pPr>
          <w:r w:rsidRPr="00494B4C">
            <w:rPr>
              <w:rStyle w:val="Zstupntext"/>
            </w:rPr>
            <w:t>Vyberte položku.</w:t>
          </w:r>
        </w:p>
      </w:docPartBody>
    </w:docPart>
    <w:docPart>
      <w:docPartPr>
        <w:name w:val="A94B540BD36641169E067AB569DEF984"/>
        <w:category>
          <w:name w:val="Všeobecné"/>
          <w:gallery w:val="placeholder"/>
        </w:category>
        <w:types>
          <w:type w:val="bbPlcHdr"/>
        </w:types>
        <w:behaviors>
          <w:behavior w:val="content"/>
        </w:behaviors>
        <w:guid w:val="{FE154AB3-0B52-46F9-BF59-504F2A918EC8}"/>
      </w:docPartPr>
      <w:docPartBody>
        <w:p w:rsidR="00F60CBA" w:rsidRDefault="00B20F1E" w:rsidP="00B20F1E">
          <w:pPr>
            <w:pStyle w:val="A94B540BD36641169E067AB569DEF9842"/>
          </w:pPr>
          <w:r w:rsidRPr="00494B4C">
            <w:rPr>
              <w:rStyle w:val="Zstupntext"/>
            </w:rPr>
            <w:t>Vyberte položku.</w:t>
          </w:r>
        </w:p>
      </w:docPartBody>
    </w:docPart>
    <w:docPart>
      <w:docPartPr>
        <w:name w:val="572DA1377D824A99B62E847102DED519"/>
        <w:category>
          <w:name w:val="Všeobecné"/>
          <w:gallery w:val="placeholder"/>
        </w:category>
        <w:types>
          <w:type w:val="bbPlcHdr"/>
        </w:types>
        <w:behaviors>
          <w:behavior w:val="content"/>
        </w:behaviors>
        <w:guid w:val="{A2971828-5CA8-4177-9EB4-BE30F2FC4802}"/>
      </w:docPartPr>
      <w:docPartBody>
        <w:p w:rsidR="00AD089D" w:rsidRDefault="00B20F1E" w:rsidP="00B20F1E">
          <w:pPr>
            <w:pStyle w:val="572DA1377D824A99B62E847102DED5192"/>
          </w:pPr>
          <w:r w:rsidRPr="00494B4C">
            <w:rPr>
              <w:rStyle w:val="Zstupntext"/>
            </w:rPr>
            <w:t>Vyberte položku.</w:t>
          </w:r>
        </w:p>
      </w:docPartBody>
    </w:docPart>
    <w:docPart>
      <w:docPartPr>
        <w:name w:val="B7A212540D384E958EF804D7271F30E8"/>
        <w:category>
          <w:name w:val="Všeobecné"/>
          <w:gallery w:val="placeholder"/>
        </w:category>
        <w:types>
          <w:type w:val="bbPlcHdr"/>
        </w:types>
        <w:behaviors>
          <w:behavior w:val="content"/>
        </w:behaviors>
        <w:guid w:val="{368B1434-ED55-49DF-BFA1-9AC43BA97D6E}"/>
      </w:docPartPr>
      <w:docPartBody>
        <w:p w:rsidR="00AD089D" w:rsidRDefault="00B20F1E" w:rsidP="00B20F1E">
          <w:pPr>
            <w:pStyle w:val="B7A212540D384E958EF804D7271F30E8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A2"/>
    <w:rsid w:val="00163B11"/>
    <w:rsid w:val="00212C3B"/>
    <w:rsid w:val="00450628"/>
    <w:rsid w:val="004E40BD"/>
    <w:rsid w:val="005024E5"/>
    <w:rsid w:val="005A4146"/>
    <w:rsid w:val="005C6F92"/>
    <w:rsid w:val="00655D23"/>
    <w:rsid w:val="006B3B1E"/>
    <w:rsid w:val="007036AD"/>
    <w:rsid w:val="00792059"/>
    <w:rsid w:val="00813CB7"/>
    <w:rsid w:val="00871F63"/>
    <w:rsid w:val="008950AD"/>
    <w:rsid w:val="009D6A2B"/>
    <w:rsid w:val="00AD089D"/>
    <w:rsid w:val="00B20F1E"/>
    <w:rsid w:val="00B874A2"/>
    <w:rsid w:val="00EA7464"/>
    <w:rsid w:val="00F573D6"/>
    <w:rsid w:val="00F60CBA"/>
    <w:rsid w:val="00FB590D"/>
    <w:rsid w:val="00FD6A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20F1E"/>
    <w:rPr>
      <w:color w:val="808080"/>
    </w:rPr>
  </w:style>
  <w:style w:type="paragraph" w:customStyle="1" w:styleId="7B0C82C2157A4025AC791A689E07B76B2">
    <w:name w:val="7B0C82C2157A4025AC791A689E07B76B2"/>
    <w:rsid w:val="00B20F1E"/>
    <w:rPr>
      <w:rFonts w:eastAsiaTheme="minorHAnsi"/>
      <w:lang w:eastAsia="en-US"/>
    </w:rPr>
  </w:style>
  <w:style w:type="paragraph" w:customStyle="1" w:styleId="A94B540BD36641169E067AB569DEF9842">
    <w:name w:val="A94B540BD36641169E067AB569DEF9842"/>
    <w:rsid w:val="00B20F1E"/>
    <w:rPr>
      <w:rFonts w:eastAsiaTheme="minorHAnsi"/>
      <w:lang w:eastAsia="en-US"/>
    </w:rPr>
  </w:style>
  <w:style w:type="paragraph" w:customStyle="1" w:styleId="572DA1377D824A99B62E847102DED5192">
    <w:name w:val="572DA1377D824A99B62E847102DED5192"/>
    <w:rsid w:val="00B20F1E"/>
    <w:rPr>
      <w:rFonts w:eastAsiaTheme="minorHAnsi"/>
      <w:lang w:eastAsia="en-US"/>
    </w:rPr>
  </w:style>
  <w:style w:type="paragraph" w:customStyle="1" w:styleId="B7A212540D384E958EF804D7271F30E81">
    <w:name w:val="B7A212540D384E958EF804D7271F30E81"/>
    <w:rsid w:val="00B20F1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8BC51-8839-4976-B08C-B2A10985B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2140</Words>
  <Characters>12204</Characters>
  <Application>Microsoft Office Word</Application>
  <DocSecurity>0</DocSecurity>
  <Lines>101</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2021-05-13T09:49:00Z</dcterms:created>
  <dcterms:modified xsi:type="dcterms:W3CDTF">2023-02-22T09:38:00Z</dcterms:modified>
</cp:coreProperties>
</file>